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5F14C8EB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zór </w:t>
      </w:r>
      <w:bookmarkStart w:id="0" w:name="_GoBack"/>
      <w:bookmarkEnd w:id="0"/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ED48DFF" w:rsidRPr="75E9246F">
        <w:rPr>
          <w:rFonts w:ascii="Calibri" w:eastAsia="Calibri" w:hAnsi="Calibri" w:cs="Calibri"/>
          <w:b/>
          <w:bCs/>
          <w:color w:val="C00000"/>
          <w:sz w:val="28"/>
          <w:szCs w:val="28"/>
        </w:rPr>
        <w:t>Magazynowanie</w:t>
      </w:r>
      <w:r w:rsidR="76A4F063" w:rsidRPr="75E9246F">
        <w:rPr>
          <w:rFonts w:ascii="Calibri" w:eastAsia="Calibri" w:hAnsi="Calibri" w:cs="Calibri"/>
          <w:b/>
          <w:color w:val="C00000"/>
          <w:sz w:val="28"/>
          <w:szCs w:val="28"/>
        </w:rPr>
        <w:t xml:space="preserve"> energii elektrycznej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0024549F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</w:t>
      </w:r>
      <w:r w:rsidR="7A208D9D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00B21DD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ystem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5D3A99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D7DF351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7126D45A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8DA2C41" w14:textId="738CAC3C" w:rsidR="00574C96" w:rsidRPr="00C84364" w:rsidRDefault="005C46F3" w:rsidP="6852F53A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852F53A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C25553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/ Zaktualizowany Wniosek</w:t>
      </w:r>
      <w:r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2F53A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5C60B647" w:rsidRPr="75E9246F">
        <w:rPr>
          <w:rFonts w:asciiTheme="minorHAnsi" w:hAnsiTheme="minorHAnsi" w:cstheme="minorBidi"/>
          <w:b/>
          <w:bCs/>
          <w:sz w:val="28"/>
          <w:szCs w:val="28"/>
        </w:rPr>
        <w:t>Magazynowanie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energii elektrycznej”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00180BE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273BBE3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B21DDA" w:rsidRPr="6852F53A">
        <w:rPr>
          <w:rFonts w:asciiTheme="minorHAnsi" w:hAnsiTheme="minorHAnsi" w:cstheme="minorBidi"/>
          <w:b/>
          <w:bCs/>
          <w:sz w:val="28"/>
          <w:szCs w:val="28"/>
        </w:rPr>
        <w:t>ystem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”</w:t>
      </w:r>
      <w:r w:rsidR="008179CF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0EBFD7E7" w14:textId="303AEA08" w:rsidR="00DE1624" w:rsidRDefault="00DE1624" w:rsidP="6A191253">
      <w:pPr>
        <w:spacing w:after="120"/>
        <w:jc w:val="both"/>
        <w:rPr>
          <w:i/>
          <w:iCs/>
          <w:sz w:val="20"/>
          <w:szCs w:val="20"/>
        </w:rPr>
      </w:pPr>
      <w:r w:rsidRPr="6A191253">
        <w:rPr>
          <w:i/>
          <w:iCs/>
          <w:sz w:val="20"/>
          <w:szCs w:val="20"/>
        </w:rPr>
        <w:t>Wnioskodawca uzupełnia wyłącznie białe pola.</w:t>
      </w:r>
    </w:p>
    <w:p w14:paraId="70CA7B3A" w14:textId="60BF6C8D" w:rsidR="00DE1624" w:rsidRDefault="00DE1624" w:rsidP="00DE1624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00501766">
        <w:rPr>
          <w:i/>
          <w:sz w:val="20"/>
          <w:szCs w:val="20"/>
        </w:rPr>
        <w:t xml:space="preserve"> </w:t>
      </w:r>
      <w:r w:rsidR="00501766" w:rsidRPr="00C25553">
        <w:rPr>
          <w:i/>
          <w:sz w:val="20"/>
          <w:szCs w:val="20"/>
          <w:u w:val="single"/>
        </w:rPr>
        <w:t xml:space="preserve">Przy wypełnianiu Tabel należy zapoznać się z instrukcją zawartą nad daną Tabelą lub w nagłówku Tabeli. </w:t>
      </w:r>
    </w:p>
    <w:p w14:paraId="64D03AAE" w14:textId="36CF30A9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458AA5A0" w14:textId="77777777" w:rsidR="00C25553" w:rsidRDefault="00C25553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5D3A99">
      <w:pPr>
        <w:pStyle w:val="Nagwek1"/>
      </w:pPr>
      <w:r w:rsidRPr="00C84364"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25B767EA" w:rsidR="00574C96" w:rsidRDefault="00590292" w:rsidP="005D3A99">
      <w:pPr>
        <w:pStyle w:val="Nagwek1"/>
      </w:pPr>
      <w:r w:rsidRPr="00C84364">
        <w:t>DANE WNIOSKODAWCY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2DF97BF3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B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Wnioskodawcy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50"/>
        <w:gridCol w:w="2515"/>
        <w:gridCol w:w="5786"/>
      </w:tblGrid>
      <w:tr w:rsidR="0070314A" w:rsidRPr="00574C96" w14:paraId="191965BB" w14:textId="77777777" w:rsidTr="4184F812">
        <w:tc>
          <w:tcPr>
            <w:tcW w:w="1050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15" w:type="dxa"/>
            <w:shd w:val="clear" w:color="auto" w:fill="C5E0B3" w:themeFill="accent6" w:themeFillTint="66"/>
          </w:tcPr>
          <w:p w14:paraId="5064A83D" w14:textId="4B561728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</w:t>
            </w:r>
            <w:r w:rsidR="00180BE1">
              <w:rPr>
                <w:rFonts w:cstheme="minorHAnsi"/>
              </w:rPr>
              <w:t>*</w:t>
            </w:r>
            <w:r w:rsidR="00AD2CA6">
              <w:rPr>
                <w:rFonts w:cstheme="minorHAnsi"/>
              </w:rPr>
              <w:t xml:space="preserve"> / Członka Konsorcjum</w:t>
            </w:r>
            <w:r w:rsidR="00180BE1">
              <w:rPr>
                <w:rFonts w:cstheme="minorHAnsi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4184F812">
        <w:trPr>
          <w:trHeight w:val="683"/>
        </w:trPr>
        <w:tc>
          <w:tcPr>
            <w:tcW w:w="1050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4184F812">
        <w:trPr>
          <w:trHeight w:val="434"/>
        </w:trPr>
        <w:tc>
          <w:tcPr>
            <w:tcW w:w="1050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4184F812">
        <w:tc>
          <w:tcPr>
            <w:tcW w:w="1050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4184F812">
        <w:tc>
          <w:tcPr>
            <w:tcW w:w="1050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4184F812">
        <w:tc>
          <w:tcPr>
            <w:tcW w:w="1050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4184F812">
        <w:tc>
          <w:tcPr>
            <w:tcW w:w="1050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4184F812">
        <w:tc>
          <w:tcPr>
            <w:tcW w:w="1050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4961C5D" w14:textId="7D7704DB" w:rsidR="0070314A" w:rsidRPr="00C84364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3F1C7A22" w:rsidR="00084FF5" w:rsidRPr="00180BE1" w:rsidRDefault="00180BE1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i/>
          <w:sz w:val="18"/>
        </w:rPr>
      </w:pPr>
      <w:r w:rsidRPr="00180BE1">
        <w:rPr>
          <w:rFonts w:cstheme="minorHAnsi"/>
          <w:i/>
          <w:sz w:val="18"/>
        </w:rPr>
        <w:t>*niepotrzebne skreślić</w:t>
      </w:r>
    </w:p>
    <w:p w14:paraId="2E295D69" w14:textId="5B526D6A" w:rsidR="001C215B" w:rsidRPr="001C215B" w:rsidRDefault="00590292" w:rsidP="005D3A99">
      <w:pPr>
        <w:pStyle w:val="Nagwek1"/>
      </w:pPr>
      <w:r w:rsidRPr="00AD2CA6">
        <w:t>DANE OSOBY KONTAKTOWEJ</w:t>
      </w:r>
    </w:p>
    <w:p w14:paraId="72538411" w14:textId="3AE713B7" w:rsidR="001C215B" w:rsidRDefault="001C215B" w:rsidP="001C215B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C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F67239" w14:textId="77777777" w:rsidR="00AD2CA6" w:rsidRDefault="00AD2CA6" w:rsidP="00EC439A"/>
    <w:p w14:paraId="6740798D" w14:textId="61A53404" w:rsidR="00E51364" w:rsidRDefault="005A387B" w:rsidP="005D3A99">
      <w:pPr>
        <w:pStyle w:val="Nagwek1"/>
      </w:pPr>
      <w:r>
        <w:t>W</w:t>
      </w:r>
      <w:r w:rsidR="00E51364">
        <w:t>YMAG</w:t>
      </w:r>
      <w:r w:rsidR="00A15552">
        <w:t>A</w:t>
      </w:r>
      <w:r w:rsidR="00E51364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4690053A" w:rsidR="00DE1624" w:rsidRDefault="00DE1624" w:rsidP="0070516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Wnioskodawca musi określić w Tabeli D.1 spełnienie Wymagań Obligatoryjnych, stawianych opracowywane</w:t>
      </w:r>
      <w:r w:rsidR="0024549F">
        <w:rPr>
          <w:i/>
          <w:iCs/>
          <w:sz w:val="20"/>
          <w:szCs w:val="20"/>
        </w:rPr>
        <w:t>mu</w:t>
      </w:r>
      <w:r w:rsidR="000A3CB7">
        <w:rPr>
          <w:i/>
          <w:iCs/>
          <w:sz w:val="20"/>
          <w:szCs w:val="20"/>
        </w:rPr>
        <w:t xml:space="preserve"> Prototypowi</w:t>
      </w:r>
      <w:r w:rsidR="0024549F">
        <w:rPr>
          <w:i/>
          <w:iCs/>
          <w:sz w:val="20"/>
          <w:szCs w:val="20"/>
        </w:rPr>
        <w:t xml:space="preserve"> System</w:t>
      </w:r>
      <w:r w:rsidR="000A3CB7">
        <w:rPr>
          <w:i/>
          <w:iCs/>
          <w:sz w:val="20"/>
          <w:szCs w:val="20"/>
        </w:rPr>
        <w:t>u</w:t>
      </w:r>
      <w:r w:rsidRPr="00DE1624">
        <w:rPr>
          <w:i/>
          <w:iCs/>
          <w:sz w:val="20"/>
          <w:szCs w:val="20"/>
        </w:rPr>
        <w:t xml:space="preserve"> </w:t>
      </w:r>
      <w:r w:rsidR="0024549F">
        <w:rPr>
          <w:i/>
          <w:iCs/>
          <w:sz w:val="20"/>
          <w:szCs w:val="20"/>
        </w:rPr>
        <w:t>M</w:t>
      </w:r>
      <w:r w:rsidR="00BD59F0">
        <w:rPr>
          <w:i/>
          <w:iCs/>
          <w:sz w:val="20"/>
          <w:szCs w:val="20"/>
        </w:rPr>
        <w:t xml:space="preserve">agazynowania </w:t>
      </w:r>
      <w:r w:rsidR="0024549F">
        <w:rPr>
          <w:i/>
          <w:iCs/>
          <w:sz w:val="20"/>
          <w:szCs w:val="20"/>
        </w:rPr>
        <w:t>E</w:t>
      </w:r>
      <w:r w:rsidR="00BD59F0">
        <w:rPr>
          <w:i/>
          <w:iCs/>
          <w:sz w:val="20"/>
          <w:szCs w:val="20"/>
        </w:rPr>
        <w:t xml:space="preserve">nergii elektrycznej – </w:t>
      </w:r>
      <w:r w:rsidR="00180BE1">
        <w:rPr>
          <w:i/>
          <w:iCs/>
          <w:sz w:val="20"/>
          <w:szCs w:val="20"/>
        </w:rPr>
        <w:t>S</w:t>
      </w:r>
      <w:r w:rsidR="00BD59F0">
        <w:rPr>
          <w:i/>
          <w:iCs/>
          <w:sz w:val="20"/>
          <w:szCs w:val="20"/>
        </w:rPr>
        <w:t>trumień „</w:t>
      </w:r>
      <w:r w:rsidR="00180BE1">
        <w:rPr>
          <w:i/>
          <w:iCs/>
          <w:sz w:val="20"/>
          <w:szCs w:val="20"/>
        </w:rPr>
        <w:t>S</w:t>
      </w:r>
      <w:r w:rsidR="00B21DDA">
        <w:rPr>
          <w:i/>
          <w:iCs/>
          <w:sz w:val="20"/>
          <w:szCs w:val="20"/>
        </w:rPr>
        <w:t>ystem</w:t>
      </w:r>
      <w:r w:rsidR="00BD59F0">
        <w:rPr>
          <w:i/>
          <w:iCs/>
          <w:sz w:val="20"/>
          <w:szCs w:val="20"/>
        </w:rPr>
        <w:t>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zobligowany jest do wpisania w Tabeli D.1 w kolumnie „</w:t>
      </w:r>
      <w:ins w:id="2" w:author="Autor">
        <w:r w:rsidR="00543291">
          <w:rPr>
            <w:b/>
            <w:sz w:val="20"/>
            <w:szCs w:val="20"/>
          </w:rPr>
          <w:t xml:space="preserve">Deklaracja Wnioskodawcy dotycząca Spełnienia Wymagania </w:t>
        </w:r>
      </w:ins>
      <w:del w:id="3" w:author="Autor">
        <w:r w:rsidRPr="00DE1624" w:rsidDel="00543291">
          <w:rPr>
            <w:i/>
            <w:iCs/>
            <w:sz w:val="20"/>
            <w:szCs w:val="20"/>
          </w:rPr>
          <w:delText>Spełnienie wymagania</w:delText>
        </w:r>
      </w:del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</w:t>
      </w:r>
      <w:r w:rsidR="004959A7">
        <w:rPr>
          <w:i/>
          <w:iCs/>
          <w:sz w:val="20"/>
          <w:szCs w:val="20"/>
        </w:rPr>
        <w:t>Wymagania</w:t>
      </w:r>
      <w:r w:rsidRPr="00DE1624">
        <w:rPr>
          <w:i/>
          <w:iCs/>
          <w:sz w:val="20"/>
          <w:szCs w:val="20"/>
        </w:rPr>
        <w:t>.</w:t>
      </w:r>
    </w:p>
    <w:p w14:paraId="00675271" w14:textId="2715B608" w:rsidR="00501766" w:rsidRDefault="00501766" w:rsidP="00705167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Wymagania Obligatoryjnego </w:t>
      </w:r>
      <w:r w:rsidR="00060939">
        <w:rPr>
          <w:i/>
          <w:iCs/>
          <w:sz w:val="20"/>
          <w:szCs w:val="20"/>
        </w:rPr>
        <w:t>5</w:t>
      </w:r>
      <w:r>
        <w:rPr>
          <w:i/>
          <w:iCs/>
          <w:sz w:val="20"/>
          <w:szCs w:val="20"/>
        </w:rPr>
        <w:t>.3 Wnioskodawca musi podać uzasadnienie spełnienia tego Wymagania. Uzasadnienie musi zawierać informacje wskazane w instrukcji zamieszczonej w polu Uzasadnienie.</w:t>
      </w:r>
    </w:p>
    <w:p w14:paraId="14DC515F" w14:textId="14B40A3E" w:rsidR="00DE1624" w:rsidRPr="00E47914" w:rsidRDefault="00E47914" w:rsidP="00705167">
      <w:pPr>
        <w:jc w:val="both"/>
      </w:pPr>
      <w:r w:rsidRPr="799A9864">
        <w:rPr>
          <w:i/>
          <w:iCs/>
          <w:color w:val="445369"/>
          <w:sz w:val="18"/>
          <w:szCs w:val="18"/>
        </w:rPr>
        <w:t xml:space="preserve">Tabela D.1 Wymagania Obligatoryjne stawiane Prototypowi Systemu Magazynowania </w:t>
      </w:r>
      <w:r w:rsidR="00180BE1" w:rsidRPr="799A9864">
        <w:rPr>
          <w:i/>
          <w:iCs/>
          <w:color w:val="445369"/>
          <w:sz w:val="18"/>
          <w:szCs w:val="18"/>
        </w:rPr>
        <w:t>E</w:t>
      </w:r>
      <w:r w:rsidRPr="799A9864">
        <w:rPr>
          <w:i/>
          <w:iCs/>
          <w:color w:val="445369"/>
          <w:sz w:val="18"/>
          <w:szCs w:val="18"/>
        </w:rPr>
        <w:t xml:space="preserve">nergii </w:t>
      </w:r>
      <w:r w:rsidR="00180BE1" w:rsidRPr="799A9864">
        <w:rPr>
          <w:i/>
          <w:iCs/>
          <w:color w:val="445369"/>
          <w:sz w:val="18"/>
          <w:szCs w:val="18"/>
        </w:rPr>
        <w:t>S</w:t>
      </w:r>
      <w:r w:rsidRPr="799A9864">
        <w:rPr>
          <w:i/>
          <w:iCs/>
          <w:color w:val="445369"/>
          <w:sz w:val="18"/>
          <w:szCs w:val="18"/>
        </w:rPr>
        <w:t>trumienia „System”.</w:t>
      </w:r>
    </w:p>
    <w:tbl>
      <w:tblPr>
        <w:tblStyle w:val="Tabela-Siatka"/>
        <w:tblW w:w="10353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848"/>
        <w:gridCol w:w="2976"/>
        <w:gridCol w:w="1984"/>
        <w:gridCol w:w="1984"/>
      </w:tblGrid>
      <w:tr w:rsidR="00DA5952" w14:paraId="270F5D24" w14:textId="170AB74C" w:rsidTr="2388E1F8">
        <w:trPr>
          <w:trHeight w:val="730"/>
          <w:tblHeader/>
          <w:jc w:val="center"/>
        </w:trPr>
        <w:tc>
          <w:tcPr>
            <w:tcW w:w="1561" w:type="dxa"/>
            <w:shd w:val="clear" w:color="auto" w:fill="C5E0B3" w:themeFill="accent6" w:themeFillTint="66"/>
          </w:tcPr>
          <w:p w14:paraId="6E69A69B" w14:textId="56E4E516" w:rsidR="00DA5952" w:rsidRPr="00616ADD" w:rsidRDefault="00616ADD" w:rsidP="00E47914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lastRenderedPageBreak/>
              <w:t>Nr Wymagania Obligatoryjnego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66296838" w14:textId="77777777" w:rsidR="00DA5952" w:rsidRPr="00B61C50" w:rsidRDefault="00DA5952" w:rsidP="00E47914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976" w:type="dxa"/>
            <w:shd w:val="clear" w:color="auto" w:fill="C5E0B3" w:themeFill="accent6" w:themeFillTint="66"/>
          </w:tcPr>
          <w:p w14:paraId="5D900A14" w14:textId="2161BF1D" w:rsidR="00DA5952" w:rsidRPr="00B61C50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0ED89D18" w14:textId="5A3DD690" w:rsidR="00DA5952" w:rsidRDefault="00DA5952" w:rsidP="005432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Deklaracja Wnioskodawcy dotycząca </w:t>
            </w:r>
            <w:ins w:id="4" w:author="Autor">
              <w:r w:rsidR="00543291">
                <w:rPr>
                  <w:b/>
                  <w:sz w:val="20"/>
                  <w:szCs w:val="20"/>
                </w:rPr>
                <w:t xml:space="preserve">Spełnienia </w:t>
              </w:r>
            </w:ins>
            <w:del w:id="5" w:author="Autor">
              <w:r w:rsidDel="00543291">
                <w:rPr>
                  <w:b/>
                  <w:sz w:val="20"/>
                  <w:szCs w:val="20"/>
                </w:rPr>
                <w:delText>wymagania</w:delText>
              </w:r>
            </w:del>
            <w:ins w:id="6" w:author="Autor">
              <w:r w:rsidR="00543291">
                <w:rPr>
                  <w:b/>
                  <w:sz w:val="20"/>
                  <w:szCs w:val="20"/>
                </w:rPr>
                <w:t>Wymagania</w:t>
              </w:r>
            </w:ins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1268C18" w14:textId="42DB0430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031CA182" w14:textId="365835CF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1374E321" w14:textId="736852C0" w:rsidR="00DA5952" w:rsidRPr="00616ADD" w:rsidRDefault="00060939" w:rsidP="00793FE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063A338C" w14:textId="5D9F7FFC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01D82B13" w14:textId="2C0C77F3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Prototypu Systemu</w:t>
            </w:r>
          </w:p>
        </w:tc>
        <w:tc>
          <w:tcPr>
            <w:tcW w:w="1984" w:type="dxa"/>
          </w:tcPr>
          <w:p w14:paraId="5D724061" w14:textId="01095C3B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1151F23" w14:textId="4DACB002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9346474" w14:textId="454EA91B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7C6CAAA6" w14:textId="34E6559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595D8DCF" w14:textId="239A5A2B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449F30A2" w14:textId="52B33CD4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Spełnienie Wymagań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A19951D" w14:textId="77777777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Obligatoryjnych w zakresie Systemu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9067AD" w14:textId="237821BE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428B856" w14:textId="2279AA4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5BA3836" w14:textId="18EC5E16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1B0ABD7" w14:textId="509F4EF6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59FE8C3B" w14:textId="75D57DF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3884396A" w14:textId="69FA144A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3E8BC72B" w14:textId="5B2ABA8D" w:rsidR="00DA5952" w:rsidRPr="00C25553" w:rsidRDefault="00DA5952" w:rsidP="00C255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</w:pPr>
            <w:r w:rsidRPr="00501766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Moc i pojemność Systemu</w:t>
            </w:r>
            <w:r w:rsidRPr="00C25553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 xml:space="preserve">  </w:t>
            </w:r>
          </w:p>
        </w:tc>
        <w:tc>
          <w:tcPr>
            <w:tcW w:w="1984" w:type="dxa"/>
          </w:tcPr>
          <w:p w14:paraId="1204800A" w14:textId="4B8429D6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0AA51574" w14:textId="1043B1E2" w:rsidR="00DA5952" w:rsidRDefault="00DA5952" w:rsidP="4184F812">
            <w:pPr>
              <w:rPr>
                <w:rStyle w:val="Tekstzastpczy"/>
              </w:rPr>
            </w:pPr>
          </w:p>
        </w:tc>
      </w:tr>
      <w:tr w:rsidR="00501766" w14:paraId="41662E76" w14:textId="77777777" w:rsidTr="2388E1F8">
        <w:trPr>
          <w:trHeight w:val="677"/>
          <w:tblHeader/>
          <w:jc w:val="center"/>
        </w:trPr>
        <w:tc>
          <w:tcPr>
            <w:tcW w:w="10353" w:type="dxa"/>
            <w:gridSpan w:val="5"/>
            <w:shd w:val="clear" w:color="auto" w:fill="FFFFFF" w:themeFill="background1"/>
          </w:tcPr>
          <w:p w14:paraId="3725C90B" w14:textId="77777777" w:rsidR="00501766" w:rsidRPr="00616ADD" w:rsidRDefault="00501766" w:rsidP="00C25553">
            <w:pPr>
              <w:shd w:val="clear" w:color="auto" w:fill="FFFFFF" w:themeFill="background1"/>
              <w:rPr>
                <w:rFonts w:cstheme="minorHAnsi"/>
                <w:sz w:val="20"/>
              </w:rPr>
            </w:pPr>
          </w:p>
          <w:p w14:paraId="6F73B74E" w14:textId="70A86F82" w:rsidR="00501766" w:rsidRPr="00616ADD" w:rsidRDefault="00C25553" w:rsidP="00C25553">
            <w:pPr>
              <w:shd w:val="clear" w:color="auto" w:fill="FFFFFF" w:themeFill="background1"/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</w:pPr>
            <w:r w:rsidRPr="00616ADD">
              <w:rPr>
                <w:i/>
                <w:sz w:val="20"/>
                <w:szCs w:val="20"/>
              </w:rPr>
              <w:t xml:space="preserve">W tym polu proszę wpisać 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u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zasadnie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nie Wymagania Obligatoryjnego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 xml:space="preserve"> zawierające:</w:t>
            </w:r>
          </w:p>
          <w:p w14:paraId="0B5B8934" w14:textId="6414D7DD" w:rsidR="00501766" w:rsidRPr="00616ADD" w:rsidRDefault="00501766" w:rsidP="2388E1F8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i/>
                <w:iCs/>
                <w:sz w:val="20"/>
                <w:szCs w:val="20"/>
              </w:rPr>
            </w:pPr>
            <w:r w:rsidRPr="2388E1F8">
              <w:rPr>
                <w:i/>
                <w:iCs/>
                <w:sz w:val="20"/>
                <w:szCs w:val="20"/>
              </w:rPr>
              <w:t>moc Prototypu Systemu</w:t>
            </w:r>
            <w:r w:rsidR="524A80A2" w:rsidRPr="2388E1F8">
              <w:rPr>
                <w:i/>
                <w:iCs/>
                <w:sz w:val="20"/>
                <w:szCs w:val="20"/>
              </w:rPr>
              <w:t xml:space="preserve"> </w:t>
            </w:r>
            <w:r w:rsidRPr="2388E1F8">
              <w:rPr>
                <w:i/>
                <w:iCs/>
                <w:sz w:val="20"/>
                <w:szCs w:val="20"/>
              </w:rPr>
              <w:t>oraz</w:t>
            </w:r>
          </w:p>
          <w:p w14:paraId="7061E626" w14:textId="77777777" w:rsidR="00501766" w:rsidRPr="00616ADD" w:rsidRDefault="00501766" w:rsidP="00C25553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  <w:r w:rsidRPr="00616ADD">
              <w:rPr>
                <w:rFonts w:cstheme="minorHAnsi"/>
                <w:i/>
                <w:sz w:val="20"/>
              </w:rPr>
              <w:t>pojemność Prototypu Systemu.</w:t>
            </w:r>
          </w:p>
          <w:p w14:paraId="46B24DF9" w14:textId="2FA88E25" w:rsidR="00501766" w:rsidRPr="00616ADD" w:rsidRDefault="00501766" w:rsidP="00C25553">
            <w:pPr>
              <w:pStyle w:val="Akapitzlist"/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</w:p>
        </w:tc>
      </w:tr>
    </w:tbl>
    <w:p w14:paraId="59195626" w14:textId="1D54FB96" w:rsidR="000C69F2" w:rsidRDefault="000C69F2" w:rsidP="00C25553">
      <w:pPr>
        <w:shd w:val="clear" w:color="auto" w:fill="FFFFFF" w:themeFill="background1"/>
        <w:jc w:val="both"/>
        <w:rPr>
          <w:i/>
          <w:iCs/>
          <w:sz w:val="20"/>
          <w:szCs w:val="20"/>
        </w:rPr>
      </w:pPr>
    </w:p>
    <w:p w14:paraId="19D276B0" w14:textId="24B48690" w:rsidR="000A3CB7" w:rsidRDefault="000A3CB7" w:rsidP="000A3CB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</w:t>
      </w:r>
      <w:r>
        <w:rPr>
          <w:i/>
          <w:iCs/>
          <w:sz w:val="20"/>
          <w:szCs w:val="20"/>
        </w:rPr>
        <w:t>dawca musi określić w Tabeli D.2</w:t>
      </w:r>
      <w:r w:rsidRPr="00DE1624">
        <w:rPr>
          <w:i/>
          <w:iCs/>
          <w:sz w:val="20"/>
          <w:szCs w:val="20"/>
        </w:rPr>
        <w:t xml:space="preserve"> spełnienie Wymagań Obligatoryjnych, stawianych opracowywane</w:t>
      </w:r>
      <w:r>
        <w:rPr>
          <w:i/>
          <w:iCs/>
          <w:sz w:val="20"/>
          <w:szCs w:val="20"/>
        </w:rPr>
        <w:t>mu Demonstratorowi Systemu</w:t>
      </w:r>
      <w:r w:rsidRPr="00DE162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Magazynowania Energii elektrycznej – Strumień „System”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</w:t>
      </w:r>
      <w:r>
        <w:rPr>
          <w:i/>
          <w:iCs/>
          <w:sz w:val="20"/>
          <w:szCs w:val="20"/>
        </w:rPr>
        <w:t>ny jest do wpisania w Tabeli D.2</w:t>
      </w:r>
      <w:r w:rsidRPr="00DE1624">
        <w:rPr>
          <w:i/>
          <w:iCs/>
          <w:sz w:val="20"/>
          <w:szCs w:val="20"/>
        </w:rPr>
        <w:t xml:space="preserve"> w kolumnie „</w:t>
      </w:r>
      <w:ins w:id="7" w:author="Autor">
        <w:r w:rsidR="00543291">
          <w:rPr>
            <w:b/>
            <w:sz w:val="20"/>
            <w:szCs w:val="20"/>
          </w:rPr>
          <w:t>Deklaracja Wnioskodawcy dotycząca Spełnienia Wymagania</w:t>
        </w:r>
      </w:ins>
      <w:del w:id="8" w:author="Autor">
        <w:r w:rsidRPr="00DE1624" w:rsidDel="00543291">
          <w:rPr>
            <w:i/>
            <w:iCs/>
            <w:sz w:val="20"/>
            <w:szCs w:val="20"/>
          </w:rPr>
          <w:delText>Spełnienie wymagania</w:delText>
        </w:r>
      </w:del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kryterium.</w:t>
      </w:r>
    </w:p>
    <w:p w14:paraId="57717EE6" w14:textId="76FBE6E0" w:rsidR="00C25553" w:rsidRDefault="00C25553" w:rsidP="00C25553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Wymagań Obligatoryjnych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.4,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.5 oraz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>.15 Wnioskodawca musi podać uzasadnienie spełnienia tych Wymagań. Uzasadnienia muszą zawierać informacje wskazane w instrukcji zamieszczonej w polu Uzasadnienie.</w:t>
      </w:r>
    </w:p>
    <w:p w14:paraId="707FEF11" w14:textId="77777777" w:rsidR="005D3A99" w:rsidRDefault="005D3A99" w:rsidP="00705167">
      <w:pPr>
        <w:jc w:val="both"/>
        <w:rPr>
          <w:i/>
          <w:iCs/>
          <w:sz w:val="20"/>
          <w:szCs w:val="20"/>
        </w:rPr>
      </w:pPr>
    </w:p>
    <w:p w14:paraId="1AA09797" w14:textId="609C0330" w:rsidR="00E51364" w:rsidRPr="00677385" w:rsidRDefault="00E51364" w:rsidP="00705167">
      <w:pPr>
        <w:jc w:val="both"/>
      </w:pPr>
      <w:r w:rsidRPr="307EB16C">
        <w:rPr>
          <w:i/>
          <w:iCs/>
          <w:color w:val="44546A" w:themeColor="text2"/>
          <w:sz w:val="18"/>
          <w:szCs w:val="18"/>
        </w:rPr>
        <w:t xml:space="preserve">Tabela </w:t>
      </w:r>
      <w:r w:rsidR="00BD59F0">
        <w:rPr>
          <w:i/>
          <w:iCs/>
          <w:color w:val="44546A" w:themeColor="text2"/>
          <w:sz w:val="18"/>
          <w:szCs w:val="18"/>
        </w:rPr>
        <w:t>D</w:t>
      </w:r>
      <w:r w:rsidRPr="307EB16C">
        <w:rPr>
          <w:i/>
          <w:iCs/>
          <w:color w:val="44546A" w:themeColor="text2"/>
          <w:sz w:val="18"/>
          <w:szCs w:val="18"/>
        </w:rPr>
        <w:t>.</w:t>
      </w:r>
      <w:r w:rsidR="00E47914">
        <w:rPr>
          <w:i/>
          <w:iCs/>
          <w:color w:val="44546A" w:themeColor="text2"/>
          <w:sz w:val="18"/>
          <w:szCs w:val="18"/>
        </w:rPr>
        <w:t>2</w:t>
      </w:r>
      <w:r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Wymagania Obligatoryjne stawiane </w:t>
      </w:r>
      <w:r w:rsidR="00E47914">
        <w:rPr>
          <w:i/>
          <w:iCs/>
          <w:color w:val="44546A" w:themeColor="text2"/>
          <w:sz w:val="18"/>
          <w:szCs w:val="18"/>
        </w:rPr>
        <w:t>Demonstratorowi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>
        <w:rPr>
          <w:i/>
          <w:iCs/>
          <w:color w:val="44546A" w:themeColor="text2"/>
          <w:sz w:val="18"/>
          <w:szCs w:val="18"/>
        </w:rPr>
        <w:t xml:space="preserve">Systemu Magazynowania </w:t>
      </w:r>
      <w:r w:rsidR="00180BE1">
        <w:rPr>
          <w:i/>
          <w:iCs/>
          <w:color w:val="44546A" w:themeColor="text2"/>
          <w:sz w:val="18"/>
          <w:szCs w:val="18"/>
        </w:rPr>
        <w:t>E</w:t>
      </w:r>
      <w:r w:rsidR="00E47914">
        <w:rPr>
          <w:i/>
          <w:iCs/>
          <w:color w:val="44546A" w:themeColor="text2"/>
          <w:sz w:val="18"/>
          <w:szCs w:val="18"/>
        </w:rPr>
        <w:t xml:space="preserve">nergii </w:t>
      </w:r>
      <w:r w:rsidR="00180BE1">
        <w:rPr>
          <w:i/>
          <w:iCs/>
          <w:color w:val="44546A" w:themeColor="text2"/>
          <w:sz w:val="18"/>
          <w:szCs w:val="18"/>
        </w:rPr>
        <w:t>S</w:t>
      </w:r>
      <w:r w:rsidR="00E47914">
        <w:rPr>
          <w:i/>
          <w:iCs/>
          <w:color w:val="44546A" w:themeColor="text2"/>
          <w:sz w:val="18"/>
          <w:szCs w:val="18"/>
        </w:rPr>
        <w:t>trumienia „System”</w:t>
      </w:r>
    </w:p>
    <w:tbl>
      <w:tblPr>
        <w:tblStyle w:val="Tabela-Siatka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565"/>
        <w:gridCol w:w="1995"/>
        <w:gridCol w:w="2688"/>
        <w:gridCol w:w="1984"/>
        <w:gridCol w:w="1985"/>
      </w:tblGrid>
      <w:tr w:rsidR="00DA5952" w14:paraId="1894AAB2" w14:textId="7B5F7B5D" w:rsidTr="003633B5">
        <w:trPr>
          <w:trHeight w:val="730"/>
          <w:jc w:val="center"/>
        </w:trPr>
        <w:tc>
          <w:tcPr>
            <w:tcW w:w="1565" w:type="dxa"/>
            <w:shd w:val="clear" w:color="auto" w:fill="C5E0B3" w:themeFill="accent6" w:themeFillTint="66"/>
          </w:tcPr>
          <w:p w14:paraId="108002FA" w14:textId="274A1A3F" w:rsidR="00DA5952" w:rsidRPr="00B61C50" w:rsidRDefault="00616ADD" w:rsidP="000C69F2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995" w:type="dxa"/>
            <w:shd w:val="clear" w:color="auto" w:fill="C5E0B3" w:themeFill="accent6" w:themeFillTint="66"/>
          </w:tcPr>
          <w:p w14:paraId="19FEEB31" w14:textId="77777777" w:rsidR="00DA5952" w:rsidRPr="00B61C50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8" w:type="dxa"/>
            <w:shd w:val="clear" w:color="auto" w:fill="C5E0B3" w:themeFill="accent6" w:themeFillTint="66"/>
          </w:tcPr>
          <w:p w14:paraId="63917D62" w14:textId="2D112341" w:rsidR="00DA5952" w:rsidRPr="004F0DAF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0DA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04B2364" w14:textId="10E7E509" w:rsidR="00DA5952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</w:t>
            </w:r>
            <w:r w:rsidR="003633B5">
              <w:rPr>
                <w:b/>
                <w:sz w:val="20"/>
                <w:szCs w:val="20"/>
              </w:rPr>
              <w:t xml:space="preserve">laracja Wnioskodawcy dotycząca </w:t>
            </w:r>
            <w:ins w:id="9" w:author="Autor">
              <w:r w:rsidR="00543291">
                <w:rPr>
                  <w:b/>
                  <w:sz w:val="20"/>
                  <w:szCs w:val="20"/>
                </w:rPr>
                <w:t xml:space="preserve">Spełnienia </w:t>
              </w:r>
            </w:ins>
            <w:r w:rsidR="003633B5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>ymagania: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14:paraId="190C8CB5" w14:textId="642C5853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1C3106FB" w14:textId="5FB2F6F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15A3F34" w14:textId="01122E56" w:rsidR="00DA595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2EC26" w14:textId="3B6BF545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0A3ECC8" w14:textId="47FE0CB7" w:rsidR="00DA5952" w:rsidRPr="004F0DAF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Systemu</w:t>
            </w:r>
          </w:p>
        </w:tc>
        <w:tc>
          <w:tcPr>
            <w:tcW w:w="1984" w:type="dxa"/>
          </w:tcPr>
          <w:p w14:paraId="20B67DED" w14:textId="07E00F74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FB8F06A" w14:textId="1B962DE7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10BD596B" w14:textId="40B019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A652AC2" w14:textId="0C18AAB0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8AC5026" w14:textId="05D0533D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362621E1" w14:textId="243D9CE5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6FEE8090" w14:textId="77C81BF7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 Systemowa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31AA6B6" w14:textId="381D95B4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E049AE" w14:textId="19072341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CA0910A" w14:textId="0A7FDF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B1C14CB" w14:textId="5F7E5E6C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DCB2BE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F568F0F" w14:textId="046A9BD4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6BAE7BA" w14:textId="602AB7DD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 Systemowa – magazyn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520D302" w14:textId="37717A7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6AAD42D" w14:textId="16893C0F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ABF7538" w14:textId="343A98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6E9232C" w14:textId="77777777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1E95AC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8F7101A" w14:textId="14EA835C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9316301" w14:textId="028E3CED" w:rsidR="00DA5952" w:rsidRPr="004F0DAF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–temperaturowy zakres pracy</w:t>
            </w:r>
          </w:p>
        </w:tc>
        <w:tc>
          <w:tcPr>
            <w:tcW w:w="1984" w:type="dxa"/>
          </w:tcPr>
          <w:p w14:paraId="61A9EA64" w14:textId="1E2A0F00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70135F0" w14:textId="4AE708A0" w:rsidR="00DA5952" w:rsidRDefault="00DA5952" w:rsidP="4184F812">
            <w:pPr>
              <w:rPr>
                <w:rStyle w:val="Tekstzastpczy"/>
              </w:rPr>
            </w:pPr>
          </w:p>
        </w:tc>
      </w:tr>
      <w:tr w:rsidR="00C25553" w14:paraId="4F09632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62AA0BA1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0440A3A6" w14:textId="385F6D2E" w:rsidR="00C25553" w:rsidRDefault="00C25553" w:rsidP="00C2555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opis, w jaki sposób Wnioskodawca planuje zapewnić prawidłową pracę Baterii Systemowej zgodnie z Wymaganiem nr 7.4.</w:t>
            </w:r>
          </w:p>
          <w:p w14:paraId="4CD2D385" w14:textId="36235355" w:rsidR="00C25553" w:rsidRDefault="00C25553" w:rsidP="00C255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773E0282" w14:textId="7777777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7BFD1F2" w14:textId="0585AA9E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D5DE8C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24E61745" w14:textId="77777777" w:rsidR="006A01F8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A1775A7" w14:textId="6306D73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–obudowa</w:t>
            </w:r>
          </w:p>
        </w:tc>
        <w:tc>
          <w:tcPr>
            <w:tcW w:w="1984" w:type="dxa"/>
          </w:tcPr>
          <w:p w14:paraId="3F02D481" w14:textId="1F42104F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A9F2AE8" w14:textId="6543D4AC" w:rsidR="006A01F8" w:rsidRDefault="006A01F8" w:rsidP="4184F812">
            <w:pPr>
              <w:rPr>
                <w:rStyle w:val="Tekstzastpczy"/>
              </w:rPr>
            </w:pPr>
          </w:p>
        </w:tc>
      </w:tr>
      <w:tr w:rsidR="00C25553" w14:paraId="0FBADC4C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00AE5A00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769A123E" w14:textId="3AF70BCB" w:rsidR="00C25553" w:rsidRDefault="00C25553" w:rsidP="006A01F8">
            <w:pPr>
              <w:rPr>
                <w:rFonts w:ascii="Times New Roman" w:hAnsi="Times New Roman" w:cs="Times New Roman"/>
                <w:b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planowanej do wykorzystania obudowy Baterii Systemowej.</w:t>
            </w:r>
          </w:p>
        </w:tc>
      </w:tr>
      <w:tr w:rsidR="006A01F8" w14:paraId="52F91339" w14:textId="67841F5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5FA1888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FF9B12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768C09A5" w14:textId="32641E87" w:rsidR="006A01F8" w:rsidRPr="00B61C50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5113723" w14:textId="570C7D20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IN</w:t>
            </w:r>
          </w:p>
          <w:p w14:paraId="755B02E3" w14:textId="1B4A78AD" w:rsidR="006A01F8" w:rsidRPr="004F0DAF" w:rsidRDefault="006A01F8" w:rsidP="006A01F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B798EE5" w14:textId="530B122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B2BF58" w14:textId="7919640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A54302" w14:textId="377CF4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8634973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185EF96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54058F27" w14:textId="5ECDB0EC" w:rsidR="006A01F8" w:rsidRPr="009A13DE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7451A4DB" w14:textId="613E9DBC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1984" w:type="dxa"/>
          </w:tcPr>
          <w:p w14:paraId="49B4714D" w14:textId="79C5213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FC8F408" w14:textId="5B36FB4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53C424E" w14:textId="723E0CA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DDC0B36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DA6D988" w14:textId="53DE279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4F3F1C0" w14:textId="2B74F818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1984" w:type="dxa"/>
          </w:tcPr>
          <w:p w14:paraId="118277D8" w14:textId="43A3EE2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177D82D" w14:textId="4B89E63C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FB05EDA" w14:textId="13CA7AC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2F5E386B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A739CF" w14:textId="0CA0A78B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661AB57" w14:textId="0F08CE2A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1984" w:type="dxa"/>
          </w:tcPr>
          <w:p w14:paraId="3FBDCEB9" w14:textId="1004DC9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9D5478F" w14:textId="1DAC4D7A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B60C6E2" w14:textId="2C09C8F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D7282FA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17AF87" w14:textId="0A4826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0B58784" w14:textId="21DDDADF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1984" w:type="dxa"/>
          </w:tcPr>
          <w:p w14:paraId="1632868F" w14:textId="0BFA9BC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E6FEC13" w14:textId="24499E1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1C19778" w14:textId="4DD77CE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2DDC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6B3E07C" w14:textId="0CE7028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DB7B4D0" w14:textId="4C9D2C6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Uziemienie (GND)</w:t>
            </w:r>
          </w:p>
        </w:tc>
        <w:tc>
          <w:tcPr>
            <w:tcW w:w="1984" w:type="dxa"/>
          </w:tcPr>
          <w:p w14:paraId="3188A228" w14:textId="562D5AB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EDFD98C" w14:textId="28A9D60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7D492F9" w14:textId="40B3168F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CEB555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0F5B9E" w14:textId="1557D84C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3A78CA" w14:textId="44EA3F4C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Kierunki przepływu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A29FCCF" w14:textId="60FA85A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1753395" w14:textId="21D9061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7F33BAD" w14:textId="480B476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6D35C3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84FFB9" w14:textId="66118F62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5324F6" w14:textId="43852DF5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Rodzaje zabezpieczeń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784E8939" w14:textId="172FB10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BFDFAF" w14:textId="0DF50AF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C1A622D" w14:textId="257BA746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2CF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D4878E6" w14:textId="4AB69025" w:rsidR="006A01F8" w:rsidRPr="002523FD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052F755" w14:textId="7C57BF2B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Separacja galwaniczna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17C42DB6" w14:textId="57696731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CCE74C" w14:textId="692DD7E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D49934" w14:textId="5A8265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8F90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9A6F8E1" w14:textId="58C4CAB5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5A6C06D" w14:textId="372D0D56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Przyłączenie instalacji OZE (fotowoltaiki) - MPPT</w:t>
            </w:r>
            <w:r w:rsidRPr="008E4959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C321ECF" w14:textId="131717DB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78E0F31" w14:textId="401A38B8" w:rsidR="006A01F8" w:rsidRDefault="006A01F8" w:rsidP="4184F812">
            <w:pPr>
              <w:rPr>
                <w:rStyle w:val="Tekstzastpczy"/>
              </w:rPr>
            </w:pPr>
          </w:p>
        </w:tc>
      </w:tr>
      <w:tr w:rsidR="008E4959" w14:paraId="0BC67CF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47964816" w14:textId="5E3ADF18" w:rsidR="008E4959" w:rsidRPr="000C69F2" w:rsidRDefault="008E4959" w:rsidP="008E4959">
            <w:pPr>
              <w:pStyle w:val="Akapitzlist"/>
              <w:ind w:left="50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działania algorytmu MPPT</w:t>
            </w:r>
            <w:r w:rsidR="001F5135">
              <w:rPr>
                <w:i/>
                <w:sz w:val="20"/>
                <w:szCs w:val="20"/>
              </w:rPr>
              <w:t xml:space="preserve"> w postaci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F5135">
              <w:rPr>
                <w:i/>
                <w:sz w:val="20"/>
                <w:szCs w:val="20"/>
              </w:rPr>
              <w:t>pseudokodu</w:t>
            </w:r>
            <w:r>
              <w:rPr>
                <w:i/>
                <w:sz w:val="20"/>
                <w:szCs w:val="20"/>
              </w:rPr>
              <w:t xml:space="preserve">, w tym częstotliwość włączania </w:t>
            </w:r>
            <w:r w:rsidR="001F5135">
              <w:rPr>
                <w:i/>
                <w:sz w:val="20"/>
                <w:szCs w:val="20"/>
              </w:rPr>
              <w:t>algorytmu.</w:t>
            </w:r>
          </w:p>
          <w:p w14:paraId="233A39C2" w14:textId="45CC3EE9" w:rsidR="008E4959" w:rsidRDefault="008E4959" w:rsidP="006A0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54109F6A" w14:textId="5EE97B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56CAE9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B342CF" w14:textId="10A177D8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616C3D6" w14:textId="2CC56F64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1984" w:type="dxa"/>
          </w:tcPr>
          <w:p w14:paraId="44A048AB" w14:textId="2A39FB8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402279" w14:textId="361DBF3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A781959" w14:textId="4429737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8EEB3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85F8954" w14:textId="2136A91B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423FE48" w14:textId="7F8AEB91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1984" w:type="dxa"/>
          </w:tcPr>
          <w:p w14:paraId="1B619AB0" w14:textId="6CD1757D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53FE0D9" w14:textId="54F126E5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51482B4" w14:textId="09490B0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3808F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045375" w14:textId="4F99CDE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F0274BC" w14:textId="79153703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zawartości harmonicznych (THD)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93C9B0A" w14:textId="3C01F702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3985F4" w14:textId="2C92AA26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34D5277" w14:textId="2817A90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C1240C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690D194" w14:textId="7B1E3CD1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CC4DFDA" w14:textId="57198B70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Poziom tętnień</w:t>
            </w:r>
          </w:p>
        </w:tc>
        <w:tc>
          <w:tcPr>
            <w:tcW w:w="1984" w:type="dxa"/>
          </w:tcPr>
          <w:p w14:paraId="098375DD" w14:textId="5D16128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EBCE177" w14:textId="4BF6BF81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BDA736" w14:textId="629CCAA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7B4606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E36786" w14:textId="1D7F572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8074F2F" w14:textId="04D1E08D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mocy (cosinus φ)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01F6F264" w14:textId="54EFCFB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4175FCE" w14:textId="670CFE1F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77F283D" w14:textId="794B97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01D0D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EB63B3F" w14:textId="1A37C7B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300BC9FD" w14:textId="181AB87C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49D742F" w14:textId="787AA5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3FCDA2E" w14:textId="342ACEE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FEFA788" w14:textId="76E2973E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437549F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9B634E6" w14:textId="68F560B0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182CED" w14:textId="581595E5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DIR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8884C9B" w14:textId="69D81A3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DD12A72" w14:textId="1640824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AC5CA32" w14:textId="5D61B8A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7FAE25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ECA5749" w14:textId="288B3C65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3835507" w14:textId="63D487D2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ISL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81E1F2" w14:textId="4D229B7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F5FC19" w14:textId="4400B65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C4312B3" w14:textId="4527FD0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0EAAC5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E36193" w14:textId="0098BD38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230C8E" w14:textId="70BAFE36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Wejścia ISL, DIR,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3137382" w14:textId="60B807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A2315AB" w14:textId="75908F7D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779A0F" w14:textId="7643B6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96BD3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22A37BA" w14:textId="393EA00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8A88547" w14:textId="75587369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1984" w:type="dxa"/>
          </w:tcPr>
          <w:p w14:paraId="53D08B2A" w14:textId="576715D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EC52BD3" w14:textId="6A23A34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28A44E7" w14:textId="6580723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C0D59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CFC3F9" w14:textId="328CE2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99DFC6D" w14:textId="5F3D67A0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Ochrona Systemu – wyłączenie awaryjne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DABCAA7" w14:textId="1D693D5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BAA2FA0" w14:textId="63026B37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7929727" w14:textId="7C00264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6AAC9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10A4E1E" w14:textId="61C767E7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DE35319" w14:textId="74C4F899" w:rsidR="006A01F8" w:rsidRPr="004F0DAF" w:rsidRDefault="006A01F8" w:rsidP="001F6A9A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pracy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3A6BE08F" w14:textId="29D4D4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CC8E55B" w14:textId="26593FA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82D7CFC" w14:textId="2E5D74C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2A65CA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CD959" w14:textId="39E9E874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06ACFAC" w14:textId="2934B4DF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Zakres temperatury pracy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41DD97E" w14:textId="456CF52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5581AE" w14:textId="3816486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50445CA" w14:textId="235ED7F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A431C5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BA21410" w14:textId="5D87745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3E86BF9" w14:textId="0B4F9F53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Elementy składowe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E44808B" w14:textId="30C563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90151F" w14:textId="30854E23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41D9E8D" w14:textId="1C1883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BC1B3A1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115036E" w14:textId="308640E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314190" w14:textId="2298303E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Klasa szczelności Urządzenia Centralnego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7934A7FD" w14:textId="41622E2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81837A" w14:textId="6344E3D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64C3D53" w14:textId="5CCBDAF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D038E2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70E09B" w14:textId="297408CD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16578F1" w14:textId="7480AF06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Moc przyłączonego źródła OZE (fotowoltaiki) do 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3145B7" w14:textId="68C64E7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9BB31C" w14:textId="6A0619A1" w:rsidR="006A01F8" w:rsidRDefault="006A01F8" w:rsidP="4184F812">
            <w:pPr>
              <w:rPr>
                <w:rStyle w:val="Tekstzastpczy"/>
              </w:rPr>
            </w:pPr>
          </w:p>
        </w:tc>
      </w:tr>
      <w:tr w:rsidR="00190F62" w14:paraId="073D651B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C03376A" w14:textId="4F53ECBA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271C775" w14:textId="4137F5AA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1FDA75A" w14:textId="1AD83F05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1984" w:type="dxa"/>
          </w:tcPr>
          <w:p w14:paraId="7B09E4F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5A287B8" w14:textId="4702BE86" w:rsidR="00190F62" w:rsidRDefault="00190F62" w:rsidP="00190F62">
            <w:pPr>
              <w:rPr>
                <w:rStyle w:val="Tekstzastpczy"/>
              </w:rPr>
            </w:pPr>
          </w:p>
        </w:tc>
      </w:tr>
      <w:tr w:rsidR="00190F62" w14:paraId="62B783C6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59DDB5" w14:textId="7D0BC147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E9B4776" w14:textId="74F6687F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6116A7D" w14:textId="2C13CD7E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1984" w:type="dxa"/>
          </w:tcPr>
          <w:p w14:paraId="652EF11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4E4A5BF" w14:textId="54849317" w:rsidR="00190F62" w:rsidRDefault="00190F62" w:rsidP="00190F62">
            <w:pPr>
              <w:rPr>
                <w:rStyle w:val="Tekstzastpczy"/>
              </w:rPr>
            </w:pPr>
          </w:p>
        </w:tc>
      </w:tr>
    </w:tbl>
    <w:p w14:paraId="5E8E49BB" w14:textId="77777777" w:rsidR="00DE1624" w:rsidRDefault="00DE1624" w:rsidP="00912E16">
      <w:pPr>
        <w:jc w:val="both"/>
        <w:rPr>
          <w:i/>
          <w:sz w:val="20"/>
        </w:rPr>
      </w:pPr>
    </w:p>
    <w:p w14:paraId="686A36C7" w14:textId="6C74813B" w:rsidR="00DE1624" w:rsidRPr="00005A37" w:rsidRDefault="00DE1624" w:rsidP="005D3A99">
      <w:pPr>
        <w:pStyle w:val="Nagwek1"/>
      </w:pPr>
      <w:r>
        <w:t>WYMAGANIA KONKURSOWE W PRZEDSIĘWZIĘCIU</w:t>
      </w:r>
    </w:p>
    <w:p w14:paraId="03FFCB1B" w14:textId="59B0F693" w:rsidR="00DE1624" w:rsidRDefault="00DE1624" w:rsidP="00DE1624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zadeklarować w Tabelach od </w:t>
      </w:r>
      <w:r w:rsidR="009C0B86" w:rsidRPr="009C0B86">
        <w:rPr>
          <w:sz w:val="20"/>
          <w:szCs w:val="20"/>
        </w:rPr>
        <w:t>E.1 do E.8</w:t>
      </w:r>
      <w:r w:rsidRPr="07CE9E9B">
        <w:rPr>
          <w:sz w:val="20"/>
          <w:szCs w:val="20"/>
        </w:rPr>
        <w:t xml:space="preserve"> wartości dla poszczególnych Wymagań Konkursowych, stawianych opracowywane</w:t>
      </w:r>
      <w:r w:rsidR="00A97B4F">
        <w:rPr>
          <w:sz w:val="20"/>
          <w:szCs w:val="20"/>
        </w:rPr>
        <w:t>mu Systemowi</w:t>
      </w:r>
      <w:r w:rsidRPr="07CE9E9B">
        <w:rPr>
          <w:sz w:val="20"/>
          <w:szCs w:val="20"/>
        </w:rPr>
        <w:t xml:space="preserve"> </w:t>
      </w:r>
      <w:r w:rsidR="00A97B4F">
        <w:rPr>
          <w:sz w:val="20"/>
          <w:szCs w:val="20"/>
        </w:rPr>
        <w:t>M</w:t>
      </w:r>
      <w:r>
        <w:rPr>
          <w:sz w:val="20"/>
          <w:szCs w:val="20"/>
        </w:rPr>
        <w:t xml:space="preserve">agazynowania </w:t>
      </w:r>
      <w:r w:rsidR="00A97B4F">
        <w:rPr>
          <w:sz w:val="20"/>
          <w:szCs w:val="20"/>
        </w:rPr>
        <w:t>E</w:t>
      </w:r>
      <w:r>
        <w:rPr>
          <w:sz w:val="20"/>
          <w:szCs w:val="20"/>
        </w:rPr>
        <w:t>nergii elektrycznej</w:t>
      </w:r>
      <w:r w:rsidRPr="07CE9E9B">
        <w:rPr>
          <w:sz w:val="20"/>
          <w:szCs w:val="20"/>
        </w:rPr>
        <w:t>, opisanych szczegółowo w Załączniku nr 1 do Regulaminu, przy zachowaniu Wymagań Obligatoryjnych.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</w:t>
      </w:r>
      <w:r w:rsidRPr="07CE9E9B">
        <w:rPr>
          <w:sz w:val="20"/>
          <w:szCs w:val="20"/>
        </w:rPr>
        <w:lastRenderedPageBreak/>
        <w:t xml:space="preserve">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</w:t>
      </w:r>
      <w:r>
        <w:rPr>
          <w:sz w:val="20"/>
          <w:szCs w:val="20"/>
        </w:rPr>
        <w:t>, jeśli takie występują</w:t>
      </w:r>
      <w:r w:rsidRPr="07CE9E9B">
        <w:rPr>
          <w:sz w:val="20"/>
          <w:szCs w:val="20"/>
        </w:rPr>
        <w:t>.</w:t>
      </w:r>
    </w:p>
    <w:p w14:paraId="21BFBED3" w14:textId="23A4BE75" w:rsidR="00BA1B91" w:rsidRDefault="00BA1B91" w:rsidP="1BDDFBF3">
      <w:pPr>
        <w:rPr>
          <w:i/>
          <w:iCs/>
          <w:color w:val="44546A" w:themeColor="text2"/>
          <w:sz w:val="18"/>
          <w:szCs w:val="18"/>
        </w:rPr>
      </w:pPr>
      <w:r w:rsidRPr="1BDDFBF3">
        <w:rPr>
          <w:i/>
          <w:iCs/>
          <w:color w:val="44546A" w:themeColor="text2"/>
          <w:sz w:val="18"/>
          <w:szCs w:val="18"/>
        </w:rPr>
        <w:t>T</w:t>
      </w:r>
      <w:r w:rsidR="00DF4F98">
        <w:rPr>
          <w:i/>
          <w:iCs/>
          <w:color w:val="44546A" w:themeColor="text2"/>
          <w:sz w:val="18"/>
          <w:szCs w:val="18"/>
        </w:rPr>
        <w:t xml:space="preserve">abela E.1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.1 </w:t>
      </w:r>
      <w:r w:rsidR="00DF4F98">
        <w:rPr>
          <w:i/>
          <w:iCs/>
          <w:color w:val="44546A" w:themeColor="text2"/>
          <w:sz w:val="18"/>
          <w:szCs w:val="18"/>
        </w:rPr>
        <w:t>–</w:t>
      </w:r>
      <w:r w:rsidR="00E62A9C">
        <w:rPr>
          <w:i/>
          <w:iCs/>
          <w:color w:val="44546A" w:themeColor="text2"/>
          <w:sz w:val="18"/>
          <w:szCs w:val="18"/>
        </w:rPr>
        <w:t xml:space="preserve"> Sprawność Systemu –</w:t>
      </w:r>
      <w:r w:rsidR="00DF4F98">
        <w:rPr>
          <w:i/>
          <w:iCs/>
          <w:color w:val="44546A" w:themeColor="text2"/>
          <w:sz w:val="18"/>
          <w:szCs w:val="18"/>
        </w:rPr>
        <w:t xml:space="preserve"> </w:t>
      </w:r>
      <w:r w:rsidR="00A97B4F">
        <w:rPr>
          <w:i/>
          <w:iCs/>
          <w:color w:val="44546A" w:themeColor="text2"/>
          <w:sz w:val="18"/>
          <w:szCs w:val="18"/>
        </w:rPr>
        <w:t>S</w:t>
      </w:r>
      <w:r w:rsidR="00DF4F98">
        <w:rPr>
          <w:i/>
          <w:iCs/>
          <w:color w:val="44546A" w:themeColor="text2"/>
          <w:sz w:val="18"/>
          <w:szCs w:val="18"/>
        </w:rPr>
        <w:t>trumień „S</w:t>
      </w:r>
      <w:r w:rsidR="00370697" w:rsidRPr="1BDDFBF3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BA1B91" w:rsidRPr="00384B67" w:rsidDel="004278AA" w14:paraId="00CEFC20" w14:textId="77777777" w:rsidTr="003633B5">
        <w:trPr>
          <w:cantSplit/>
          <w:trHeight w:val="618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5E6C6E43" w14:textId="6F899D14" w:rsidR="00BA1B91" w:rsidRDefault="00370697" w:rsidP="00DF4F98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DF4F98">
              <w:rPr>
                <w:rFonts w:cstheme="minorHAnsi"/>
                <w:b/>
                <w:sz w:val="20"/>
                <w:szCs w:val="20"/>
              </w:rPr>
              <w:t xml:space="preserve"> Systemu</w:t>
            </w:r>
          </w:p>
        </w:tc>
      </w:tr>
      <w:tr w:rsidR="00BA1B91" w:rsidRPr="00384B67" w:rsidDel="004278AA" w14:paraId="6C13468E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7AF3F9E5" w14:textId="77777777" w:rsidR="00BA1B91" w:rsidRDefault="00BA1B91" w:rsidP="38273223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3F1E7D" w:rsidRPr="38273223">
              <w:rPr>
                <w:sz w:val="20"/>
                <w:szCs w:val="20"/>
                <w:u w:val="single"/>
              </w:rPr>
              <w:t xml:space="preserve">Sprawność </w:t>
            </w:r>
            <w:r w:rsidR="00DF4F98" w:rsidRPr="38273223">
              <w:rPr>
                <w:sz w:val="20"/>
                <w:szCs w:val="20"/>
                <w:u w:val="single"/>
              </w:rPr>
              <w:t>Systemu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 xml:space="preserve">sprawność </w:t>
            </w:r>
            <w:r w:rsidR="00E62A9C" w:rsidRPr="38273223">
              <w:rPr>
                <w:sz w:val="20"/>
                <w:szCs w:val="20"/>
              </w:rPr>
              <w:t>Systemu Magazynowania Energii elektrycznej</w:t>
            </w:r>
            <w:r w:rsidRPr="38273223">
              <w:rPr>
                <w:sz w:val="20"/>
                <w:szCs w:val="20"/>
              </w:rPr>
              <w:t xml:space="preserve">. </w:t>
            </w:r>
            <w:r w:rsidR="00E52ECF" w:rsidRPr="38273223">
              <w:rPr>
                <w:sz w:val="20"/>
                <w:szCs w:val="20"/>
              </w:rPr>
              <w:t>Wnioskodawca zobligowany jest do wpisania w kolumnie „</w:t>
            </w:r>
            <w:r w:rsidR="00E52ECF" w:rsidRPr="38273223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38273223">
              <w:rPr>
                <w:sz w:val="20"/>
                <w:szCs w:val="20"/>
              </w:rPr>
              <w:t>” wartoś</w:t>
            </w:r>
            <w:r w:rsidR="0072157B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="00E52ECF" w:rsidRPr="38273223">
              <w:rPr>
                <w:sz w:val="20"/>
                <w:szCs w:val="20"/>
              </w:rPr>
              <w:t>, jak</w:t>
            </w:r>
            <w:r w:rsidR="0072157B" w:rsidRPr="38273223">
              <w:rPr>
                <w:sz w:val="20"/>
                <w:szCs w:val="20"/>
              </w:rPr>
              <w:t>ą</w:t>
            </w:r>
            <w:r w:rsidR="00E52ECF" w:rsidRPr="38273223">
              <w:rPr>
                <w:sz w:val="20"/>
                <w:szCs w:val="20"/>
              </w:rPr>
              <w:t xml:space="preserve"> deklaruje.</w:t>
            </w:r>
          </w:p>
          <w:p w14:paraId="469F65DA" w14:textId="1DEF2891" w:rsidR="004808F9" w:rsidRPr="00384B67" w:rsidRDefault="004808F9" w:rsidP="00DF4F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40290DA3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3A86AAC6" w14:textId="54AD1506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59B35E2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5CF0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5CF0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01FCFC29" w14:textId="77777777" w:rsidR="00BA1B91" w:rsidRPr="008A7255" w:rsidRDefault="00BA1B91" w:rsidP="001F6A9A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6134A2FF" w:rsidR="00BA1B91" w:rsidRPr="00C73907" w:rsidRDefault="00370697" w:rsidP="00DF4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F4F98">
              <w:rPr>
                <w:rFonts w:cstheme="minorHAnsi"/>
                <w:b/>
                <w:sz w:val="20"/>
                <w:szCs w:val="20"/>
              </w:rPr>
              <w:t>Systemu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032F856" w14:textId="3F5DEE7F" w:rsidR="00BA1B91" w:rsidRPr="00D228C1" w:rsidDel="004278AA" w:rsidRDefault="00370697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="00BA1B91"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03633B5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5EA1CB99" w14:textId="77777777" w:rsidR="004808F9" w:rsidRDefault="004808F9" w:rsidP="799A9864">
            <w:pPr>
              <w:rPr>
                <w:i/>
                <w:iCs/>
                <w:sz w:val="20"/>
                <w:szCs w:val="20"/>
              </w:rPr>
            </w:pPr>
            <w:r w:rsidRPr="004808F9">
              <w:rPr>
                <w:i/>
                <w:sz w:val="20"/>
                <w:szCs w:val="20"/>
              </w:rPr>
              <w:t>W tym polu proszę wpisać</w:t>
            </w:r>
            <w:r w:rsidRPr="004479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uzasadnienie </w:t>
            </w:r>
            <w:r w:rsidR="00BA1B91" w:rsidRPr="799A9864">
              <w:rPr>
                <w:i/>
                <w:iCs/>
                <w:sz w:val="20"/>
                <w:szCs w:val="20"/>
              </w:rPr>
              <w:t xml:space="preserve">spełnienia </w:t>
            </w:r>
            <w:r w:rsidR="00E62A9C" w:rsidRPr="799A9864">
              <w:rPr>
                <w:i/>
                <w:iCs/>
                <w:sz w:val="20"/>
                <w:szCs w:val="20"/>
              </w:rPr>
              <w:t>W</w:t>
            </w:r>
            <w:r w:rsidR="00BA1B91" w:rsidRPr="799A9864">
              <w:rPr>
                <w:i/>
                <w:iCs/>
                <w:sz w:val="20"/>
                <w:szCs w:val="20"/>
              </w:rPr>
              <w:t>ymagania</w:t>
            </w:r>
            <w:r w:rsidR="00E62A9C" w:rsidRPr="799A9864">
              <w:rPr>
                <w:i/>
                <w:iCs/>
                <w:sz w:val="20"/>
                <w:szCs w:val="20"/>
              </w:rPr>
              <w:t xml:space="preserve"> Konkursowego</w:t>
            </w:r>
            <w:r w:rsidR="004F0DAF">
              <w:rPr>
                <w:i/>
                <w:iCs/>
                <w:sz w:val="20"/>
                <w:szCs w:val="20"/>
              </w:rPr>
              <w:t xml:space="preserve"> zawierające</w:t>
            </w:r>
            <w:r>
              <w:rPr>
                <w:i/>
                <w:iCs/>
                <w:sz w:val="20"/>
                <w:szCs w:val="20"/>
              </w:rPr>
              <w:t>:</w:t>
            </w:r>
          </w:p>
          <w:p w14:paraId="667FEF85" w14:textId="7EF72775" w:rsidR="004808F9" w:rsidRDefault="004808F9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obliczenia uzasadniające deklarowaną wartość Sprawności Systemu,</w:t>
            </w:r>
          </w:p>
          <w:p w14:paraId="3D6BDF76" w14:textId="39C02D79" w:rsidR="004F0DAF" w:rsidRPr="004808F9" w:rsidRDefault="00DD27DC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 w:rsidRPr="004808F9">
              <w:rPr>
                <w:rFonts w:cstheme="minorHAnsi"/>
                <w:i/>
                <w:sz w:val="20"/>
              </w:rPr>
              <w:t>informacje odnośnie strat mocy wynikających z</w:t>
            </w:r>
            <w:r w:rsidR="004F0DAF" w:rsidRPr="004808F9">
              <w:rPr>
                <w:rFonts w:cstheme="minorHAnsi"/>
                <w:i/>
                <w:sz w:val="20"/>
              </w:rPr>
              <w:t>:</w:t>
            </w:r>
          </w:p>
          <w:p w14:paraId="6CC315BE" w14:textId="30C633E5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</w:t>
            </w:r>
            <w:r w:rsidRPr="00DD27DC">
              <w:rPr>
                <w:rFonts w:cstheme="minorHAnsi"/>
                <w:i/>
                <w:sz w:val="20"/>
              </w:rPr>
              <w:t xml:space="preserve">onwersji energii elektrycznej oraz  </w:t>
            </w:r>
          </w:p>
          <w:p w14:paraId="37981717" w14:textId="233804C8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Baterii Systemowej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Pr="00DD27DC">
              <w:rPr>
                <w:rFonts w:cstheme="minorHAnsi"/>
                <w:i/>
                <w:sz w:val="20"/>
              </w:rPr>
              <w:t xml:space="preserve">) oraz </w:t>
            </w:r>
          </w:p>
          <w:p w14:paraId="0F8978DB" w14:textId="59ED9CF1" w:rsidR="004F0DAF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Urządzenia Centralnego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="00DC38CF" w:rsidRPr="00DD27DC">
              <w:rPr>
                <w:rFonts w:cstheme="minorHAnsi"/>
                <w:i/>
                <w:sz w:val="20"/>
              </w:rPr>
              <w:t>)</w:t>
            </w:r>
            <w:r w:rsidRPr="00DD27DC">
              <w:rPr>
                <w:rFonts w:cstheme="minorHAnsi"/>
                <w:i/>
                <w:sz w:val="20"/>
              </w:rPr>
              <w:t>).</w:t>
            </w:r>
          </w:p>
          <w:p w14:paraId="11268FD5" w14:textId="1E9B0DC4" w:rsidR="00BA1B91" w:rsidRPr="00AE73D0" w:rsidDel="004278AA" w:rsidRDefault="00BA1B91" w:rsidP="799A986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E5073C9" w14:textId="77777777" w:rsidR="003F1E7D" w:rsidRDefault="003F1E7D" w:rsidP="00BA1B91">
      <w:pPr>
        <w:rPr>
          <w:i/>
          <w:iCs/>
          <w:color w:val="44546A" w:themeColor="text2"/>
          <w:sz w:val="18"/>
          <w:szCs w:val="18"/>
        </w:rPr>
      </w:pPr>
    </w:p>
    <w:p w14:paraId="339B75E2" w14:textId="763614BF" w:rsid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E52ECF" w:rsidRPr="799A9864">
        <w:rPr>
          <w:i/>
          <w:iCs/>
          <w:color w:val="44546A" w:themeColor="text2"/>
          <w:sz w:val="18"/>
          <w:szCs w:val="18"/>
        </w:rPr>
        <w:t>2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.2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Wymiary </w:t>
      </w:r>
      <w:r w:rsidR="00E62A9C" w:rsidRPr="799A9864">
        <w:rPr>
          <w:i/>
          <w:iCs/>
          <w:color w:val="44546A" w:themeColor="text2"/>
          <w:sz w:val="18"/>
          <w:szCs w:val="18"/>
        </w:rPr>
        <w:t>U</w:t>
      </w:r>
      <w:r w:rsidR="003F1E7D" w:rsidRPr="799A9864">
        <w:rPr>
          <w:i/>
          <w:iCs/>
          <w:color w:val="44546A" w:themeColor="text2"/>
          <w:sz w:val="18"/>
          <w:szCs w:val="18"/>
        </w:rPr>
        <w:t>rządzenia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Centralnego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2126"/>
        <w:gridCol w:w="2694"/>
        <w:gridCol w:w="1701"/>
        <w:gridCol w:w="1842"/>
      </w:tblGrid>
      <w:tr w:rsidR="00BA1B91" w:rsidRPr="00384B67" w:rsidDel="004278AA" w14:paraId="4C56FB42" w14:textId="77777777" w:rsidTr="7F5DEE20">
        <w:trPr>
          <w:cantSplit/>
          <w:trHeight w:val="621"/>
          <w:jc w:val="center"/>
        </w:trPr>
        <w:tc>
          <w:tcPr>
            <w:tcW w:w="9787" w:type="dxa"/>
            <w:gridSpan w:val="5"/>
            <w:shd w:val="clear" w:color="auto" w:fill="A8D08D" w:themeFill="accent6" w:themeFillTint="99"/>
            <w:vAlign w:val="center"/>
          </w:tcPr>
          <w:p w14:paraId="7A34881F" w14:textId="2D53B8EC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</w:tr>
      <w:tr w:rsidR="00BA1B91" w:rsidRPr="00384B67" w:rsidDel="004278AA" w14:paraId="620A55A6" w14:textId="77777777" w:rsidTr="7F5DEE20">
        <w:trPr>
          <w:cantSplit/>
          <w:trHeight w:val="1134"/>
          <w:jc w:val="center"/>
        </w:trPr>
        <w:tc>
          <w:tcPr>
            <w:tcW w:w="9787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19D2D0DB" w14:textId="77777777" w:rsidR="00BA1B91" w:rsidRDefault="00BA1B91" w:rsidP="799A9864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 xml:space="preserve">ymagania </w:t>
            </w:r>
            <w:r w:rsidR="00E62A9C" w:rsidRPr="38273223">
              <w:rPr>
                <w:sz w:val="20"/>
                <w:szCs w:val="20"/>
              </w:rPr>
              <w:t xml:space="preserve">Konkursowego </w:t>
            </w:r>
            <w:r w:rsidR="00DF4F98" w:rsidRPr="38273223">
              <w:rPr>
                <w:sz w:val="20"/>
                <w:szCs w:val="20"/>
                <w:u w:val="single"/>
              </w:rPr>
              <w:t>Wymiary U</w:t>
            </w:r>
            <w:r w:rsidR="003F1E7D" w:rsidRPr="38273223">
              <w:rPr>
                <w:sz w:val="20"/>
                <w:szCs w:val="20"/>
                <w:u w:val="single"/>
              </w:rPr>
              <w:t>rządzenia</w:t>
            </w:r>
            <w:r w:rsidR="00DF4F98" w:rsidRPr="38273223">
              <w:rPr>
                <w:sz w:val="20"/>
                <w:szCs w:val="20"/>
                <w:u w:val="single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, zgodnie z metodologią określoną w Załączniku nr 5 do Regulaminu ocenie podlegać</w:t>
            </w:r>
            <w:r w:rsidR="003F1E7D" w:rsidRPr="38273223">
              <w:rPr>
                <w:sz w:val="20"/>
                <w:szCs w:val="20"/>
              </w:rPr>
              <w:t xml:space="preserve"> parametr wymiarów </w:t>
            </w:r>
            <w:r w:rsidR="39F4EA22" w:rsidRPr="38273223">
              <w:rPr>
                <w:sz w:val="20"/>
                <w:szCs w:val="20"/>
              </w:rPr>
              <w:t>U</w:t>
            </w:r>
            <w:r w:rsidR="003F1E7D" w:rsidRPr="38273223">
              <w:rPr>
                <w:sz w:val="20"/>
                <w:szCs w:val="20"/>
              </w:rPr>
              <w:t>rządzenia</w:t>
            </w:r>
            <w:r w:rsidR="39F4EA22" w:rsidRPr="38273223">
              <w:rPr>
                <w:sz w:val="20"/>
                <w:szCs w:val="20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 xml:space="preserve">” </w:t>
            </w:r>
            <w:r w:rsidR="00E52ECF" w:rsidRPr="38273223">
              <w:rPr>
                <w:sz w:val="20"/>
                <w:szCs w:val="20"/>
              </w:rPr>
              <w:t>wartoś</w:t>
            </w:r>
            <w:r w:rsidR="39F4EA22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</w:t>
            </w:r>
            <w:r w:rsidRPr="38273223">
              <w:rPr>
                <w:sz w:val="20"/>
                <w:szCs w:val="20"/>
              </w:rPr>
              <w:t>arametr</w:t>
            </w:r>
            <w:r w:rsidR="00E52ECF" w:rsidRPr="38273223">
              <w:rPr>
                <w:sz w:val="20"/>
                <w:szCs w:val="20"/>
              </w:rPr>
              <w:t>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  <w:p w14:paraId="3D1176E0" w14:textId="13D62840" w:rsidR="004808F9" w:rsidRPr="00384B67" w:rsidRDefault="004808F9" w:rsidP="799A986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A1B91" w:rsidRPr="00384B67" w:rsidDel="004278AA" w14:paraId="47587842" w14:textId="77777777" w:rsidTr="7F5DEE20">
        <w:trPr>
          <w:cantSplit/>
          <w:trHeight w:val="1134"/>
          <w:jc w:val="center"/>
        </w:trPr>
        <w:tc>
          <w:tcPr>
            <w:tcW w:w="1424" w:type="dxa"/>
            <w:shd w:val="clear" w:color="auto" w:fill="C5E0B3" w:themeFill="accent6" w:themeFillTint="66"/>
            <w:vAlign w:val="center"/>
          </w:tcPr>
          <w:p w14:paraId="4184BF2F" w14:textId="6D70BE13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7D0C0434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7F5DEE20">
        <w:trPr>
          <w:cantSplit/>
          <w:trHeight w:val="895"/>
          <w:jc w:val="center"/>
        </w:trPr>
        <w:tc>
          <w:tcPr>
            <w:tcW w:w="1424" w:type="dxa"/>
            <w:shd w:val="clear" w:color="auto" w:fill="E2EFD9" w:themeFill="accent6" w:themeFillTint="33"/>
            <w:vAlign w:val="center"/>
          </w:tcPr>
          <w:p w14:paraId="280A4928" w14:textId="0BD3C205" w:rsidR="00BA1B91" w:rsidRPr="00E52ECF" w:rsidRDefault="00BA1B91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76DB2072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  <w:tc>
          <w:tcPr>
            <w:tcW w:w="2694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4E3E6B" w14:textId="201B4042" w:rsidR="00BA1B91" w:rsidRPr="00D228C1" w:rsidDel="004278AA" w:rsidRDefault="003F1E7D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[dm</w:t>
            </w:r>
            <w:r w:rsidRPr="799A9864">
              <w:rPr>
                <w:sz w:val="20"/>
                <w:szCs w:val="20"/>
                <w:vertAlign w:val="superscript"/>
              </w:rPr>
              <w:t>3</w:t>
            </w:r>
            <w:r w:rsidR="00BA1B91" w:rsidRPr="799A9864">
              <w:rPr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7F5DEE20">
        <w:trPr>
          <w:cantSplit/>
          <w:trHeight w:val="711"/>
          <w:jc w:val="center"/>
        </w:trPr>
        <w:tc>
          <w:tcPr>
            <w:tcW w:w="9787" w:type="dxa"/>
            <w:gridSpan w:val="5"/>
          </w:tcPr>
          <w:p w14:paraId="5B715F8D" w14:textId="799D7EDB" w:rsidR="00DD27DC" w:rsidRPr="00DD27DC" w:rsidDel="004278AA" w:rsidRDefault="004808F9" w:rsidP="00190F62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="00190F62">
              <w:rPr>
                <w:i/>
                <w:iCs/>
                <w:sz w:val="20"/>
                <w:szCs w:val="20"/>
              </w:rPr>
              <w:t>opis Urządzenia Centralnego zawierający</w:t>
            </w:r>
            <w:r w:rsidR="00DD27DC" w:rsidRPr="7F5DEE20">
              <w:rPr>
                <w:i/>
                <w:iCs/>
                <w:sz w:val="20"/>
                <w:szCs w:val="20"/>
              </w:rPr>
              <w:t xml:space="preserve"> </w:t>
            </w:r>
            <w:r w:rsidR="00190F62">
              <w:rPr>
                <w:i/>
                <w:iCs/>
                <w:sz w:val="20"/>
                <w:szCs w:val="20"/>
              </w:rPr>
              <w:t xml:space="preserve">w szczególności </w:t>
            </w:r>
            <w:r w:rsidR="00DD27DC" w:rsidRPr="7F5DEE20">
              <w:rPr>
                <w:i/>
                <w:iCs/>
                <w:sz w:val="20"/>
                <w:szCs w:val="20"/>
              </w:rPr>
              <w:t>szacowane wymiary Urządzenia Centralnego</w:t>
            </w:r>
          </w:p>
        </w:tc>
      </w:tr>
    </w:tbl>
    <w:p w14:paraId="3C8EB146" w14:textId="77777777" w:rsidR="00DD27DC" w:rsidRDefault="00DD27DC" w:rsidP="00BA1B91">
      <w:pPr>
        <w:rPr>
          <w:i/>
          <w:iCs/>
          <w:color w:val="44546A" w:themeColor="text2"/>
          <w:sz w:val="18"/>
          <w:szCs w:val="18"/>
        </w:rPr>
      </w:pPr>
    </w:p>
    <w:p w14:paraId="1D7EB56B" w14:textId="1DD69734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E.3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.3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P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oziom hałasu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00485D64" w14:textId="77777777" w:rsidTr="7F5DEE20">
        <w:trPr>
          <w:cantSplit/>
          <w:trHeight w:val="63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7022C0B9" w14:textId="7E59F2DF" w:rsidR="00E52ECF" w:rsidRDefault="003F1E7D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Poziom hałasu</w:t>
            </w:r>
          </w:p>
        </w:tc>
      </w:tr>
      <w:tr w:rsidR="00E52ECF" w:rsidRPr="00384B67" w:rsidDel="004278AA" w14:paraId="10C5EF19" w14:textId="77777777" w:rsidTr="7F5DEE20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76B0314E" w:rsidR="00E52ECF" w:rsidRPr="00384B67" w:rsidRDefault="00E52ECF" w:rsidP="799A9864">
            <w:pPr>
              <w:jc w:val="both"/>
              <w:rPr>
                <w:b/>
                <w:bCs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DF4F98" w:rsidRPr="38273223">
              <w:rPr>
                <w:sz w:val="20"/>
                <w:szCs w:val="20"/>
                <w:u w:val="single"/>
              </w:rPr>
              <w:t>P</w:t>
            </w:r>
            <w:r w:rsidR="003F1E7D" w:rsidRPr="38273223">
              <w:rPr>
                <w:sz w:val="20"/>
                <w:szCs w:val="20"/>
                <w:u w:val="single"/>
              </w:rPr>
              <w:t>oziom hałasu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>poziom hałasu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>” wartoś</w:t>
            </w:r>
            <w:r w:rsidR="39F4EA22" w:rsidRPr="38273223">
              <w:rPr>
                <w:sz w:val="20"/>
                <w:szCs w:val="20"/>
              </w:rPr>
              <w:t>ć</w:t>
            </w:r>
            <w:r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7F5DEE20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14723FCB" w14:textId="4896B165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E05FA93" w14:textId="7025EFAE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7F5DEE20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158D3752" w14:textId="5D8F3F01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590000E" w14:textId="45175F3A" w:rsidR="00E52ECF" w:rsidRPr="00C73907" w:rsidRDefault="003F1E7D" w:rsidP="00BD59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  <w:tc>
          <w:tcPr>
            <w:tcW w:w="2694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7F5DEE20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04279508" w14:textId="77777777" w:rsidR="004808F9" w:rsidRDefault="004808F9" w:rsidP="7F5DEE20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F5DEE20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7F5DEE20">
              <w:rPr>
                <w:i/>
                <w:iCs/>
                <w:sz w:val="20"/>
                <w:szCs w:val="20"/>
              </w:rPr>
              <w:t>W</w:t>
            </w:r>
            <w:r w:rsidR="00E52ECF" w:rsidRPr="7F5DEE20">
              <w:rPr>
                <w:i/>
                <w:iCs/>
                <w:sz w:val="20"/>
                <w:szCs w:val="20"/>
              </w:rPr>
              <w:t>ymagania</w:t>
            </w:r>
            <w:r w:rsidR="00E62A9C" w:rsidRPr="7F5DEE20">
              <w:rPr>
                <w:i/>
                <w:iCs/>
                <w:sz w:val="20"/>
                <w:szCs w:val="20"/>
              </w:rPr>
              <w:t xml:space="preserve"> Konkursowego</w:t>
            </w:r>
            <w:r w:rsidRPr="7F5DEE20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2F05C92C" w14:textId="79C963E8" w:rsidR="00190F62" w:rsidRPr="00190F62" w:rsidRDefault="00190F62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opis zabezpieczenia przed emisją hałasu przez System,</w:t>
            </w:r>
          </w:p>
          <w:p w14:paraId="4A5F12B1" w14:textId="6E00C801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przewidywane źródła hałasu,</w:t>
            </w:r>
          </w:p>
          <w:p w14:paraId="4B7B0221" w14:textId="3DAFDD0F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moc strat wydzielana podczas pracy Urządzenia Centralnego przy maksymalnym obciążeniu,</w:t>
            </w:r>
          </w:p>
          <w:p w14:paraId="09B9EA4E" w14:textId="3BF0CE41" w:rsidR="00E52ECF" w:rsidRPr="004808F9" w:rsidDel="004278AA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deklarowany poziom</w:t>
            </w:r>
            <w:r w:rsidR="00DD27DC" w:rsidRPr="004808F9">
              <w:rPr>
                <w:i/>
                <w:iCs/>
                <w:sz w:val="20"/>
                <w:szCs w:val="20"/>
              </w:rPr>
              <w:t xml:space="preserve"> hałasu </w:t>
            </w:r>
            <w:r w:rsidR="00693FF1" w:rsidRPr="004808F9">
              <w:rPr>
                <w:i/>
                <w:iCs/>
                <w:sz w:val="20"/>
                <w:szCs w:val="20"/>
              </w:rPr>
              <w:t>zgodnie z Załącznikiem nr 1 do Regulaminu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1E439626" w14:textId="680ACCD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254919F5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3F1E7D" w:rsidRPr="799A9864">
        <w:rPr>
          <w:i/>
          <w:iCs/>
          <w:color w:val="44546A" w:themeColor="text2"/>
          <w:sz w:val="18"/>
          <w:szCs w:val="18"/>
        </w:rPr>
        <w:t>4</w:t>
      </w:r>
      <w:r w:rsidRPr="799A9864">
        <w:rPr>
          <w:i/>
          <w:iCs/>
          <w:color w:val="44546A" w:themeColor="text2"/>
          <w:sz w:val="18"/>
          <w:szCs w:val="18"/>
        </w:rPr>
        <w:t xml:space="preserve"> Wymag</w:t>
      </w:r>
      <w:r w:rsidR="00B23E76">
        <w:rPr>
          <w:i/>
          <w:iCs/>
          <w:color w:val="44546A" w:themeColor="text2"/>
          <w:sz w:val="18"/>
          <w:szCs w:val="18"/>
        </w:rPr>
        <w:t xml:space="preserve">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.4 </w:t>
      </w:r>
      <w:r w:rsidR="00B23E76">
        <w:rPr>
          <w:i/>
          <w:iCs/>
          <w:color w:val="44546A" w:themeColor="text2"/>
          <w:sz w:val="18"/>
          <w:szCs w:val="18"/>
        </w:rPr>
        <w:t>– Bezpośrednie k</w:t>
      </w:r>
      <w:r w:rsidRPr="799A9864">
        <w:rPr>
          <w:i/>
          <w:iCs/>
          <w:color w:val="44546A" w:themeColor="text2"/>
          <w:sz w:val="18"/>
          <w:szCs w:val="18"/>
        </w:rPr>
        <w:t>oszty</w:t>
      </w:r>
      <w:r w:rsidR="00B23E76">
        <w:rPr>
          <w:i/>
          <w:iCs/>
          <w:color w:val="44546A" w:themeColor="text2"/>
          <w:sz w:val="18"/>
          <w:szCs w:val="18"/>
        </w:rPr>
        <w:t xml:space="preserve"> elementów do</w:t>
      </w:r>
      <w:r w:rsidRPr="799A9864">
        <w:rPr>
          <w:i/>
          <w:iCs/>
          <w:color w:val="44546A" w:themeColor="text2"/>
          <w:sz w:val="18"/>
          <w:szCs w:val="18"/>
        </w:rPr>
        <w:t xml:space="preserve"> produkcji </w:t>
      </w:r>
      <w:r w:rsidR="00B23E76">
        <w:rPr>
          <w:i/>
          <w:iCs/>
          <w:color w:val="44546A" w:themeColor="text2"/>
          <w:sz w:val="18"/>
          <w:szCs w:val="18"/>
        </w:rPr>
        <w:t>Systemu Magazynowania E</w:t>
      </w:r>
      <w:r w:rsidR="003F1E7D" w:rsidRPr="799A9864">
        <w:rPr>
          <w:i/>
          <w:iCs/>
          <w:color w:val="44546A" w:themeColor="text2"/>
          <w:sz w:val="18"/>
          <w:szCs w:val="18"/>
        </w:rPr>
        <w:t>nergii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34263A8C" w14:textId="77777777" w:rsidTr="2388E1F8">
        <w:trPr>
          <w:cantSplit/>
          <w:trHeight w:val="691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35B645F" w14:textId="4FB58B32" w:rsidR="00E52ECF" w:rsidRDefault="00DF4F98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</w:tr>
      <w:tr w:rsidR="00E52ECF" w:rsidRPr="00384B67" w:rsidDel="004278AA" w14:paraId="0601BDFF" w14:textId="77777777" w:rsidTr="2388E1F8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6C2C994B" w14:textId="0B0C0766" w:rsidR="00803485" w:rsidRPr="004808F9" w:rsidRDefault="00E52ECF" w:rsidP="00B23E76">
            <w:pPr>
              <w:jc w:val="both"/>
              <w:rPr>
                <w:sz w:val="20"/>
                <w:szCs w:val="20"/>
              </w:rPr>
            </w:pPr>
            <w:r w:rsidRPr="2388E1F8">
              <w:rPr>
                <w:sz w:val="20"/>
                <w:szCs w:val="20"/>
              </w:rPr>
              <w:t xml:space="preserve">W ramach </w:t>
            </w:r>
            <w:r w:rsidR="00E62A9C" w:rsidRPr="2388E1F8">
              <w:rPr>
                <w:sz w:val="20"/>
                <w:szCs w:val="20"/>
              </w:rPr>
              <w:t>W</w:t>
            </w:r>
            <w:r w:rsidRPr="2388E1F8">
              <w:rPr>
                <w:sz w:val="20"/>
                <w:szCs w:val="20"/>
              </w:rPr>
              <w:t>ymagania</w:t>
            </w:r>
            <w:r w:rsidR="00E62A9C" w:rsidRPr="2388E1F8">
              <w:rPr>
                <w:sz w:val="20"/>
                <w:szCs w:val="20"/>
              </w:rPr>
              <w:t xml:space="preserve"> Konkursowego</w:t>
            </w:r>
            <w:r w:rsidRPr="2388E1F8">
              <w:rPr>
                <w:sz w:val="20"/>
                <w:szCs w:val="20"/>
              </w:rPr>
              <w:t xml:space="preserve"> </w:t>
            </w:r>
            <w:r w:rsidR="00DF4F98" w:rsidRPr="2388E1F8">
              <w:rPr>
                <w:sz w:val="20"/>
                <w:szCs w:val="20"/>
                <w:u w:val="single"/>
              </w:rPr>
              <w:t>Bezpośrednie koszty elementów do produkcji Systemu Magazynowania Energii</w:t>
            </w:r>
            <w:r w:rsidRPr="2388E1F8">
              <w:rPr>
                <w:sz w:val="20"/>
                <w:szCs w:val="20"/>
              </w:rPr>
              <w:t>, zgodnie z metodologią określoną w Załączniku nr 5 do Regulaminu ocenie podlega</w:t>
            </w:r>
            <w:r w:rsidR="00B23E76" w:rsidRPr="2388E1F8">
              <w:rPr>
                <w:sz w:val="20"/>
                <w:szCs w:val="20"/>
              </w:rPr>
              <w:t>ć będzie parametr Bezpośrednie k</w:t>
            </w:r>
            <w:r w:rsidRPr="2388E1F8">
              <w:rPr>
                <w:sz w:val="20"/>
                <w:szCs w:val="20"/>
              </w:rPr>
              <w:t>oszty</w:t>
            </w:r>
            <w:r w:rsidR="00B23E76" w:rsidRPr="2388E1F8">
              <w:rPr>
                <w:sz w:val="20"/>
                <w:szCs w:val="20"/>
              </w:rPr>
              <w:t xml:space="preserve"> elementów do</w:t>
            </w:r>
            <w:r w:rsidRPr="2388E1F8">
              <w:rPr>
                <w:sz w:val="20"/>
                <w:szCs w:val="20"/>
              </w:rPr>
              <w:t xml:space="preserve"> produkcji </w:t>
            </w:r>
            <w:r w:rsidR="00B23E76" w:rsidRPr="2388E1F8">
              <w:rPr>
                <w:sz w:val="20"/>
                <w:szCs w:val="20"/>
              </w:rPr>
              <w:t>Systemu Magazynowania E</w:t>
            </w:r>
            <w:r w:rsidR="003F1E7D" w:rsidRPr="2388E1F8">
              <w:rPr>
                <w:sz w:val="20"/>
                <w:szCs w:val="20"/>
              </w:rPr>
              <w:t>nergii</w:t>
            </w:r>
            <w:r w:rsidRPr="2388E1F8">
              <w:rPr>
                <w:sz w:val="20"/>
                <w:szCs w:val="20"/>
              </w:rPr>
              <w:t>. Wnioskodawca zobligowany jest do wpisania w kolumnie „</w:t>
            </w:r>
            <w:r w:rsidRPr="2388E1F8">
              <w:rPr>
                <w:i/>
                <w:iCs/>
                <w:sz w:val="20"/>
                <w:szCs w:val="20"/>
              </w:rPr>
              <w:t>Deklarowana wartość</w:t>
            </w:r>
            <w:r w:rsidRPr="2388E1F8">
              <w:rPr>
                <w:sz w:val="20"/>
                <w:szCs w:val="20"/>
              </w:rPr>
              <w:t>” wartoś</w:t>
            </w:r>
            <w:r w:rsidR="39F4EA22" w:rsidRPr="2388E1F8">
              <w:rPr>
                <w:sz w:val="20"/>
                <w:szCs w:val="20"/>
              </w:rPr>
              <w:t>ć</w:t>
            </w:r>
            <w:r w:rsidRPr="2388E1F8">
              <w:rPr>
                <w:sz w:val="20"/>
                <w:szCs w:val="20"/>
              </w:rPr>
              <w:t xml:space="preserve"> parametru</w:t>
            </w:r>
            <w:r w:rsidR="00E62A9C" w:rsidRPr="2388E1F8">
              <w:rPr>
                <w:sz w:val="20"/>
                <w:szCs w:val="20"/>
              </w:rPr>
              <w:t xml:space="preserve"> dla Wymagania Konkursowego</w:t>
            </w:r>
            <w:r w:rsidRPr="2388E1F8">
              <w:rPr>
                <w:sz w:val="20"/>
                <w:szCs w:val="20"/>
              </w:rPr>
              <w:t>, jak</w:t>
            </w:r>
            <w:r w:rsidR="39F4EA22" w:rsidRPr="2388E1F8">
              <w:rPr>
                <w:sz w:val="20"/>
                <w:szCs w:val="20"/>
              </w:rPr>
              <w:t>ą</w:t>
            </w:r>
            <w:r w:rsidRPr="2388E1F8">
              <w:rPr>
                <w:sz w:val="20"/>
                <w:szCs w:val="20"/>
              </w:rPr>
              <w:t xml:space="preserve"> deklaruje</w:t>
            </w:r>
            <w:r w:rsidR="6CCEF5ED" w:rsidRPr="2388E1F8">
              <w:rPr>
                <w:sz w:val="20"/>
                <w:szCs w:val="20"/>
              </w:rPr>
              <w:t xml:space="preserve">, obliczoną zgodnie z Załącznikiem </w:t>
            </w:r>
            <w:r w:rsidR="25AF7FD1" w:rsidRPr="2388E1F8">
              <w:rPr>
                <w:sz w:val="20"/>
                <w:szCs w:val="20"/>
              </w:rPr>
              <w:t>B</w:t>
            </w:r>
            <w:r w:rsidR="6CCEF5ED" w:rsidRPr="2388E1F8">
              <w:rPr>
                <w:sz w:val="20"/>
                <w:szCs w:val="20"/>
              </w:rPr>
              <w:t>, który Wnioskodawca musi również dołączyć do składanego Wniosku.</w:t>
            </w:r>
          </w:p>
        </w:tc>
      </w:tr>
      <w:tr w:rsidR="00E52ECF" w:rsidRPr="00384B67" w:rsidDel="004278AA" w14:paraId="0668A120" w14:textId="77777777" w:rsidTr="2388E1F8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0BE29AE9" w14:textId="1886018B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F5D83C3" w14:textId="1127FD27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2388E1F8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76FA0623" w14:textId="3EFC3C66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0CA71C9" w14:textId="3741A1FF" w:rsidR="00E52ECF" w:rsidRPr="00C73907" w:rsidRDefault="00DF4F98" w:rsidP="003F1E7D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  <w:tc>
          <w:tcPr>
            <w:tcW w:w="2694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163735B" w14:textId="76EAF02B" w:rsidR="00E52ECF" w:rsidRPr="00D228C1" w:rsidDel="004278AA" w:rsidRDefault="00E52ECF" w:rsidP="00C846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="003F1E7D">
              <w:rPr>
                <w:rFonts w:cstheme="minorHAnsi"/>
                <w:sz w:val="20"/>
                <w:szCs w:val="20"/>
              </w:rPr>
              <w:t>[</w:t>
            </w:r>
            <w:r w:rsidR="00C8463A">
              <w:rPr>
                <w:rFonts w:cstheme="minorHAnsi"/>
                <w:sz w:val="20"/>
                <w:szCs w:val="20"/>
              </w:rPr>
              <w:t>netto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2388E1F8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17E6B1B2" w14:textId="36EDCCA4" w:rsidR="00190F62" w:rsidRPr="00190F62" w:rsidRDefault="00B23E76" w:rsidP="00190F62">
            <w:pPr>
              <w:rPr>
                <w:i/>
                <w:iCs/>
                <w:sz w:val="20"/>
                <w:szCs w:val="20"/>
              </w:rPr>
            </w:pPr>
            <w:r w:rsidRPr="086D1876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086D1876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086D1876">
              <w:rPr>
                <w:i/>
                <w:iCs/>
                <w:sz w:val="20"/>
                <w:szCs w:val="20"/>
              </w:rPr>
              <w:t>W</w:t>
            </w:r>
            <w:r w:rsidR="00E52ECF" w:rsidRPr="086D1876">
              <w:rPr>
                <w:i/>
                <w:iCs/>
                <w:sz w:val="20"/>
                <w:szCs w:val="20"/>
              </w:rPr>
              <w:t>ymagania</w:t>
            </w:r>
            <w:r w:rsidR="00E62A9C" w:rsidRPr="086D1876">
              <w:rPr>
                <w:i/>
                <w:iCs/>
                <w:sz w:val="20"/>
                <w:szCs w:val="20"/>
              </w:rPr>
              <w:t xml:space="preserve"> Konkursowego</w:t>
            </w:r>
            <w:r w:rsidR="1E87833E" w:rsidRPr="086D1876">
              <w:rPr>
                <w:i/>
                <w:iCs/>
                <w:sz w:val="20"/>
                <w:szCs w:val="20"/>
              </w:rPr>
              <w:t xml:space="preserve"> zawierające</w:t>
            </w:r>
            <w:r w:rsidR="00190F62">
              <w:rPr>
                <w:i/>
                <w:iCs/>
                <w:sz w:val="20"/>
                <w:szCs w:val="20"/>
              </w:rPr>
              <w:t>:</w:t>
            </w:r>
          </w:p>
          <w:p w14:paraId="58C61FCB" w14:textId="4935654D" w:rsidR="00190F62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 i uzasadnienie</w:t>
            </w:r>
            <w:r w:rsidRPr="086D1876">
              <w:rPr>
                <w:i/>
                <w:iCs/>
                <w:sz w:val="20"/>
                <w:szCs w:val="20"/>
              </w:rPr>
              <w:t xml:space="preserve"> kosztów netto elementów do produkcji Systemu Magazynowania Energii</w:t>
            </w:r>
            <w:r w:rsidRPr="00C949F5">
              <w:rPr>
                <w:rFonts w:cstheme="minorHAnsi"/>
                <w:i/>
                <w:sz w:val="20"/>
                <w:szCs w:val="20"/>
              </w:rPr>
              <w:t xml:space="preserve"> 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629066D7" w:rsidR="00190F62" w:rsidRPr="00190F62" w:rsidDel="004278AA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 w:rsidRPr="00190F62">
              <w:rPr>
                <w:rFonts w:cstheme="minorHAnsi"/>
                <w:i/>
                <w:sz w:val="20"/>
                <w:szCs w:val="20"/>
              </w:rPr>
              <w:t>wskazanie źródła ww. cen przyjętych do szacowania (np. oferty dostawców, benchmarki itp.).</w:t>
            </w:r>
          </w:p>
        </w:tc>
      </w:tr>
    </w:tbl>
    <w:p w14:paraId="330BF720" w14:textId="1DDA09B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831BC40" w14:textId="40A4CB3E" w:rsidR="00E52ECF" w:rsidRPr="00BA1B91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C8463A" w:rsidRPr="799A9864">
        <w:rPr>
          <w:i/>
          <w:iCs/>
          <w:color w:val="44546A" w:themeColor="text2"/>
          <w:sz w:val="18"/>
          <w:szCs w:val="18"/>
        </w:rPr>
        <w:t>5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.5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Wyników Prac B+R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E52ECF" w:rsidRPr="00384B67" w:rsidDel="004278AA" w14:paraId="517FB0E8" w14:textId="77777777" w:rsidTr="003633B5">
        <w:trPr>
          <w:cantSplit/>
          <w:trHeight w:val="62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170FBAD8" w14:textId="5D7B11BE" w:rsidR="00E52ECF" w:rsidRPr="008A7255" w:rsidRDefault="00E52ECF" w:rsidP="00BD59F0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DF4F98">
              <w:rPr>
                <w:rFonts w:cstheme="minorHAnsi"/>
                <w:b/>
                <w:sz w:val="20"/>
                <w:szCs w:val="20"/>
              </w:rPr>
              <w:t>k</w:t>
            </w:r>
            <w:r w:rsidRPr="00425DD9">
              <w:rPr>
                <w:rFonts w:cstheme="minorHAnsi"/>
                <w:b/>
                <w:sz w:val="20"/>
                <w:szCs w:val="20"/>
              </w:rPr>
              <w:t>omercjalizacji Wyników Prac B+R</w:t>
            </w:r>
          </w:p>
        </w:tc>
      </w:tr>
      <w:tr w:rsidR="00E52ECF" w:rsidRPr="00384B67" w:rsidDel="004278AA" w14:paraId="58C8B267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123AED7D" w14:textId="17783B8C" w:rsidR="004F661A" w:rsidRDefault="00E52ECF" w:rsidP="799A9864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799A9864">
              <w:rPr>
                <w:sz w:val="20"/>
                <w:szCs w:val="20"/>
              </w:rPr>
              <w:lastRenderedPageBreak/>
              <w:t xml:space="preserve">W ramach </w:t>
            </w:r>
            <w:r w:rsidR="00E62A9C" w:rsidRPr="799A9864">
              <w:rPr>
                <w:sz w:val="20"/>
                <w:szCs w:val="20"/>
              </w:rPr>
              <w:t>W</w:t>
            </w:r>
            <w:r w:rsidRPr="799A9864">
              <w:rPr>
                <w:sz w:val="20"/>
                <w:szCs w:val="20"/>
              </w:rPr>
              <w:t xml:space="preserve">ymagania </w:t>
            </w:r>
            <w:r w:rsidR="00E62A9C" w:rsidRPr="799A9864">
              <w:rPr>
                <w:sz w:val="20"/>
                <w:szCs w:val="20"/>
              </w:rPr>
              <w:t xml:space="preserve">Konkursowego </w:t>
            </w:r>
            <w:r w:rsidRPr="799A9864">
              <w:rPr>
                <w:sz w:val="20"/>
                <w:szCs w:val="20"/>
                <w:u w:val="single"/>
              </w:rPr>
              <w:t xml:space="preserve">Przychód z </w:t>
            </w:r>
            <w:r w:rsidR="00DF4F98" w:rsidRPr="799A9864">
              <w:rPr>
                <w:sz w:val="20"/>
                <w:szCs w:val="20"/>
                <w:u w:val="single"/>
              </w:rPr>
              <w:t>k</w:t>
            </w:r>
            <w:r w:rsidRPr="799A9864">
              <w:rPr>
                <w:sz w:val="20"/>
                <w:szCs w:val="20"/>
                <w:u w:val="single"/>
              </w:rPr>
              <w:t>omercjalizacji Wyników Prac B+R</w:t>
            </w:r>
            <w:r w:rsidRPr="799A9864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Wyników Prac B+R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 xml:space="preserve"> 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. </w:t>
            </w:r>
          </w:p>
          <w:p w14:paraId="2AB29637" w14:textId="414166E6" w:rsidR="00E52ECF" w:rsidRDefault="18C32A99" w:rsidP="00BD59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Wnioskodawca wpisuje oferowany NCBR dodatkowy Udział w Przychodzie z Komercjalizacji Wyników Prac B+R 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>U</w:t>
            </w:r>
            <w:r w:rsidRPr="26DD0976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26DD0976">
              <w:rPr>
                <w:sz w:val="20"/>
                <w:szCs w:val="20"/>
              </w:rPr>
              <w:t>w</w:t>
            </w:r>
            <w:r w:rsidR="00E52ECF" w:rsidRPr="26DD0976">
              <w:rPr>
                <w:sz w:val="20"/>
                <w:szCs w:val="20"/>
              </w:rPr>
              <w:t xml:space="preserve"> kolumnie „</w:t>
            </w:r>
            <w:r w:rsidR="00E52ECF" w:rsidRPr="26DD0976">
              <w:rPr>
                <w:i/>
                <w:iCs/>
                <w:sz w:val="20"/>
                <w:szCs w:val="20"/>
              </w:rPr>
              <w:t>Deklarowana wartość</w:t>
            </w:r>
            <w:r w:rsidR="00B23E76">
              <w:rPr>
                <w:sz w:val="20"/>
                <w:szCs w:val="20"/>
              </w:rPr>
              <w:t>”</w:t>
            </w:r>
            <w:r w:rsidR="00E52ECF" w:rsidRPr="26DD0976">
              <w:rPr>
                <w:sz w:val="20"/>
                <w:szCs w:val="20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2671101B" w14:textId="74CF52B6" w:rsidR="00E52ECF" w:rsidRPr="008A7255" w:rsidDel="0032641A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83AADB" w14:textId="3A7B7AB9" w:rsidR="00E52ECF" w:rsidRPr="00292CA0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5FBA638B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45FF6528" w14:textId="32940F3B" w:rsidR="00E52ECF" w:rsidRPr="009C0B86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1D88F36" w14:textId="2D96C5A2" w:rsidR="00E52ECF" w:rsidRPr="00C73907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DF4F98">
              <w:rPr>
                <w:b/>
                <w:sz w:val="20"/>
                <w:szCs w:val="20"/>
              </w:rPr>
              <w:t>k</w:t>
            </w:r>
            <w:r w:rsidRPr="0059530F">
              <w:rPr>
                <w:b/>
                <w:sz w:val="20"/>
                <w:szCs w:val="20"/>
              </w:rPr>
              <w:t>omercjalizacji Wyników Prac B+R</w:t>
            </w:r>
          </w:p>
        </w:tc>
        <w:tc>
          <w:tcPr>
            <w:tcW w:w="1701" w:type="dxa"/>
            <w:vAlign w:val="center"/>
          </w:tcPr>
          <w:p w14:paraId="1BFB0919" w14:textId="71D99B1E" w:rsidR="00E52ECF" w:rsidRPr="008A7255" w:rsidDel="004278AA" w:rsidRDefault="00E52ECF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98CEF0" w14:textId="3D66EBE1" w:rsidR="00E52ECF" w:rsidRPr="00357088" w:rsidDel="004278AA" w:rsidRDefault="00E52ECF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6947924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B965F1" w14:textId="77777777" w:rsidR="00693FF1" w:rsidRDefault="00693FF1" w:rsidP="799A9864">
      <w:pPr>
        <w:rPr>
          <w:i/>
          <w:iCs/>
          <w:color w:val="44546A" w:themeColor="text2"/>
          <w:sz w:val="18"/>
          <w:szCs w:val="18"/>
        </w:rPr>
      </w:pPr>
    </w:p>
    <w:p w14:paraId="50B4588C" w14:textId="3E75EB98" w:rsidR="00E52ECF" w:rsidRPr="00DF4F98" w:rsidRDefault="00DF4F98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E.6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.6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Technologii Zależnych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DF4F98" w:rsidRPr="00384B67" w:rsidDel="004278AA" w14:paraId="37F5DCD2" w14:textId="77777777" w:rsidTr="003633B5">
        <w:trPr>
          <w:cantSplit/>
          <w:trHeight w:val="68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59233D5C" w14:textId="715216B0" w:rsidR="00DF4F98" w:rsidRPr="008A7255" w:rsidRDefault="00DF4F98" w:rsidP="00BE5CF0">
            <w:pPr>
              <w:jc w:val="center"/>
              <w:rPr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Przychód z komercjalizacji Technologii Zależnych</w:t>
            </w:r>
          </w:p>
        </w:tc>
      </w:tr>
      <w:tr w:rsidR="00DF4F98" w:rsidRPr="00384B67" w:rsidDel="004278AA" w14:paraId="4DA8CDDF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785D0F08" w14:textId="13C4F838" w:rsidR="004F661A" w:rsidRDefault="00DF4F98" w:rsidP="00BE5CF0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W ramach wymagania </w:t>
            </w:r>
            <w:r w:rsidRPr="799A9864">
              <w:rPr>
                <w:sz w:val="20"/>
                <w:szCs w:val="20"/>
                <w:u w:val="single"/>
              </w:rPr>
              <w:t xml:space="preserve">Przychód z komercjalizacji Technologii Zależnych </w:t>
            </w:r>
            <w:r w:rsidRPr="799A9864">
              <w:rPr>
                <w:sz w:val="20"/>
                <w:szCs w:val="20"/>
              </w:rPr>
              <w:t xml:space="preserve">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Technologii Zależnych</w:t>
            </w:r>
            <w:r w:rsidR="18C32A99" w:rsidRPr="799A9864">
              <w:rPr>
                <w:sz w:val="20"/>
                <w:szCs w:val="20"/>
              </w:rPr>
              <w:t xml:space="preserve">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DTZ</w:t>
            </w:r>
            <w:r w:rsidRPr="799A9864">
              <w:rPr>
                <w:sz w:val="20"/>
                <w:szCs w:val="20"/>
              </w:rPr>
              <w:t xml:space="preserve">. </w:t>
            </w:r>
          </w:p>
          <w:p w14:paraId="6E253B6E" w14:textId="721A8853" w:rsidR="00DF4F98" w:rsidRDefault="00DF4F98" w:rsidP="00BE5C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>W</w:t>
            </w:r>
            <w:r w:rsidR="18C32A99" w:rsidRPr="26DD0976">
              <w:rPr>
                <w:sz w:val="20"/>
                <w:szCs w:val="20"/>
              </w:rPr>
              <w:t>nioskodawca</w:t>
            </w:r>
            <w:r w:rsidRPr="26DD0976">
              <w:rPr>
                <w:sz w:val="20"/>
                <w:szCs w:val="20"/>
              </w:rPr>
              <w:t xml:space="preserve"> </w:t>
            </w:r>
            <w:r w:rsidR="18C32A99" w:rsidRPr="26DD0976">
              <w:rPr>
                <w:sz w:val="20"/>
                <w:szCs w:val="20"/>
              </w:rPr>
              <w:t xml:space="preserve">wpisuje oferowany NCBR dodatkowy Udział w Przychodzie z Komercjalizacji Technologii Zależnych w </w:t>
            </w:r>
            <w:r w:rsidRPr="26DD0976">
              <w:rPr>
                <w:sz w:val="20"/>
                <w:szCs w:val="20"/>
              </w:rPr>
              <w:t>kolumnie „</w:t>
            </w:r>
            <w:r w:rsidRPr="26DD0976">
              <w:rPr>
                <w:i/>
                <w:iCs/>
                <w:sz w:val="20"/>
                <w:szCs w:val="20"/>
              </w:rPr>
              <w:t>Deklarowana wartość</w:t>
            </w:r>
            <w:r w:rsidRPr="26DD0976">
              <w:rPr>
                <w:sz w:val="20"/>
                <w:szCs w:val="20"/>
              </w:rPr>
              <w:t>”.</w:t>
            </w:r>
          </w:p>
          <w:p w14:paraId="2565CE51" w14:textId="77777777" w:rsidR="00DF4F98" w:rsidRPr="00BA7DF8" w:rsidRDefault="00DF4F98" w:rsidP="00BE5CF0">
            <w:pPr>
              <w:jc w:val="both"/>
              <w:rPr>
                <w:sz w:val="20"/>
                <w:szCs w:val="20"/>
              </w:rPr>
            </w:pPr>
          </w:p>
        </w:tc>
      </w:tr>
      <w:tr w:rsidR="00DF4F98" w:rsidRPr="00384B67" w:rsidDel="004278AA" w14:paraId="4174DEC4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FEEB2AF" w14:textId="6C3C9333" w:rsidR="00DF4F98" w:rsidRPr="008A7255" w:rsidDel="0032641A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349D923" w14:textId="5ADCB5E4" w:rsidR="00DF4F98" w:rsidRPr="00292CA0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1BED55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16C92A6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3D42A9B2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3EF23A5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3B92E6FC" w14:textId="3AE9BEAC" w:rsidR="00DF4F98" w:rsidRPr="009C0B86" w:rsidRDefault="00DF4F98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DB42CF6" w14:textId="740F4485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b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1701" w:type="dxa"/>
            <w:vAlign w:val="center"/>
          </w:tcPr>
          <w:p w14:paraId="542DA3EC" w14:textId="2CEDDF81" w:rsidR="00DF4F98" w:rsidRPr="008A7255" w:rsidDel="004278AA" w:rsidRDefault="00DF4F98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5F6644E" w14:textId="6C9056F2" w:rsidR="00DF4F98" w:rsidRPr="00357088" w:rsidDel="004278AA" w:rsidRDefault="00DF4F98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087300CC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86F7AE" w14:textId="77777777" w:rsidR="005D3A99" w:rsidRDefault="005D3A99" w:rsidP="00BA1B91">
      <w:pPr>
        <w:rPr>
          <w:i/>
          <w:iCs/>
          <w:color w:val="44546A" w:themeColor="text2"/>
          <w:sz w:val="18"/>
          <w:szCs w:val="18"/>
        </w:rPr>
      </w:pPr>
    </w:p>
    <w:p w14:paraId="079DA085" w14:textId="2886D10B" w:rsidR="00DE1624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</w:t>
      </w:r>
      <w:r w:rsidR="00DF4F98" w:rsidRPr="799A9864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694"/>
        <w:gridCol w:w="1701"/>
        <w:gridCol w:w="1842"/>
      </w:tblGrid>
      <w:tr w:rsidR="00BA1B91" w:rsidRPr="00384B67" w:rsidDel="004278AA" w14:paraId="0C30421B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3C4708FA" w14:textId="30C546B6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</w:tr>
      <w:tr w:rsidR="00BA1B91" w:rsidRPr="00384B67" w:rsidDel="004278AA" w14:paraId="7F489029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17F4CB9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63E85D3C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4C297062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="00DF4F98" w:rsidRPr="26DD0976">
              <w:rPr>
                <w:sz w:val="20"/>
                <w:szCs w:val="20"/>
                <w:u w:val="single"/>
              </w:rPr>
              <w:t>Cena za realizację</w:t>
            </w:r>
            <w:r w:rsidRPr="26DD0976">
              <w:rPr>
                <w:sz w:val="20"/>
                <w:szCs w:val="20"/>
                <w:u w:val="single"/>
              </w:rPr>
              <w:t xml:space="preserve"> Etapu 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00DF4F98" w:rsidRPr="26DD0976">
              <w:rPr>
                <w:sz w:val="20"/>
                <w:szCs w:val="20"/>
              </w:rPr>
              <w:t>Cena za realizację</w:t>
            </w:r>
            <w:r w:rsidRPr="26DD0976">
              <w:rPr>
                <w:sz w:val="20"/>
                <w:szCs w:val="20"/>
              </w:rPr>
              <w:t xml:space="preserve"> Etapu 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DCF73C0" w14:textId="4E5AD515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6D7B1A51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3633B5">
        <w:trPr>
          <w:cantSplit/>
          <w:trHeight w:val="895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08DF5408" w14:textId="32FBB391" w:rsidR="00BA1B91" w:rsidRPr="009C0B86" w:rsidRDefault="00BA1B91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0572A98D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  <w:tc>
          <w:tcPr>
            <w:tcW w:w="2694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D3E932A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2F2C2C" w14:textId="25CBFF00" w:rsidR="00BE015A" w:rsidRDefault="00BE015A" w:rsidP="00705167"/>
    <w:p w14:paraId="1B686872" w14:textId="36D19BBA" w:rsidR="00BA1B91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DF4F98" w:rsidRPr="799A9864">
        <w:rPr>
          <w:i/>
          <w:iCs/>
          <w:color w:val="44546A" w:themeColor="text2"/>
          <w:sz w:val="18"/>
          <w:szCs w:val="18"/>
        </w:rPr>
        <w:t>8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.8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DF4F98" w:rsidRPr="00384B67" w:rsidDel="004278AA" w14:paraId="76B3C1BB" w14:textId="77777777" w:rsidTr="003633B5">
        <w:trPr>
          <w:cantSplit/>
          <w:trHeight w:val="70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FB826C3" w14:textId="3242FC38" w:rsidR="00DF4F98" w:rsidRDefault="00DF4F98" w:rsidP="00BE5C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DF4F98" w:rsidRPr="00384B67" w:rsidDel="004278AA" w14:paraId="621FB53F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691C1A4B" w14:textId="77777777" w:rsidR="00DF4F98" w:rsidRDefault="00DF4F98" w:rsidP="00BE5CF0">
            <w:pPr>
              <w:rPr>
                <w:i/>
                <w:color w:val="44546A" w:themeColor="text2"/>
                <w:sz w:val="18"/>
              </w:rPr>
            </w:pPr>
          </w:p>
          <w:p w14:paraId="762996B8" w14:textId="7EE12CF4" w:rsidR="00DF4F98" w:rsidRPr="00BA1B91" w:rsidRDefault="00DF4F98" w:rsidP="00BE5CF0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2A8208C7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1CACCC4A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Pr="26DD0976">
              <w:rPr>
                <w:sz w:val="20"/>
                <w:szCs w:val="20"/>
                <w:u w:val="single"/>
              </w:rPr>
              <w:t>Cena za realizację Etapu II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Cena za realizację Etapu II.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34880B21" w14:textId="77777777" w:rsidR="00DF4F98" w:rsidRPr="00384B67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4F98" w:rsidRPr="00384B67" w:rsidDel="004278AA" w14:paraId="71D23AAA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75791DEE" w14:textId="610643EC" w:rsidR="00DF4F98" w:rsidRPr="008A7255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27E30D1" w14:textId="5A320A17" w:rsidR="00DF4F98" w:rsidRPr="00C73907" w:rsidDel="00DC1E78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E23976A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674C760" w14:textId="77777777" w:rsidR="00DF4F98" w:rsidRPr="00D228C1" w:rsidRDefault="00DF4F98" w:rsidP="00BE5C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911901B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793E472C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29218A50" w14:textId="6BF1655D" w:rsidR="00DF4F98" w:rsidRPr="009C0B86" w:rsidRDefault="00DF4F98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6C3F0F7" w14:textId="178B4599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4" w:type="dxa"/>
            <w:vAlign w:val="center"/>
          </w:tcPr>
          <w:p w14:paraId="25FFD54D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A6ACD5" w14:textId="77777777" w:rsidR="00DF4F98" w:rsidRPr="00D228C1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F415A9F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3ABB47" w14:textId="66E1F7D2" w:rsidR="00BA1B91" w:rsidRDefault="00BA1B91" w:rsidP="00BA1B91">
      <w:pPr>
        <w:tabs>
          <w:tab w:val="left" w:pos="1290"/>
        </w:tabs>
      </w:pPr>
      <w:r>
        <w:tab/>
      </w:r>
    </w:p>
    <w:p w14:paraId="4DD66B68" w14:textId="41C49CCE" w:rsidR="00E51364" w:rsidRPr="00E51364" w:rsidRDefault="001D3A7B" w:rsidP="005D3A99">
      <w:pPr>
        <w:pStyle w:val="Nagwek1"/>
      </w:pPr>
      <w:r w:rsidRPr="799A9864">
        <w:t>OPIS KONCEPCYJNY PLANOWANE</w:t>
      </w:r>
      <w:r w:rsidR="0057650A" w:rsidRPr="799A9864">
        <w:t>GO SYSTEMU</w:t>
      </w:r>
      <w:r w:rsidR="004238CB" w:rsidRPr="799A9864">
        <w:t xml:space="preserve"> „MAGAZYNOWANIA ENERGII ELEKTRYCZNEJ</w:t>
      </w:r>
      <w:r w:rsidR="00E51364" w:rsidRPr="799A9864">
        <w:t>”</w:t>
      </w:r>
      <w:r w:rsidR="003633B5">
        <w:t xml:space="preserve"> I WYMAGANIA JAKOŚCIOWE</w:t>
      </w:r>
      <w:r w:rsidRPr="799A9864">
        <w:t xml:space="preserve"> – STRUMIEŃ „</w:t>
      </w:r>
      <w:r w:rsidR="00B21DDA" w:rsidRPr="799A9864">
        <w:t>SYSTEM</w:t>
      </w:r>
      <w:r w:rsidRPr="799A9864">
        <w:t>”</w:t>
      </w:r>
    </w:p>
    <w:p w14:paraId="719B70B7" w14:textId="3ABDBAE3" w:rsidR="001D3A7B" w:rsidRDefault="001D3A7B" w:rsidP="001D3A7B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 w:rsidR="008A5C0E"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</w:t>
      </w:r>
      <w:r w:rsidR="00060153" w:rsidRPr="799A9864">
        <w:rPr>
          <w:sz w:val="20"/>
          <w:szCs w:val="20"/>
          <w:u w:val="single"/>
        </w:rPr>
        <w:t>awić opis koncepcyjny planowanego</w:t>
      </w:r>
      <w:r w:rsidRPr="799A9864">
        <w:rPr>
          <w:sz w:val="20"/>
          <w:szCs w:val="20"/>
          <w:u w:val="single"/>
        </w:rPr>
        <w:t xml:space="preserve"> </w:t>
      </w:r>
      <w:r w:rsidR="00060153" w:rsidRPr="799A9864">
        <w:rPr>
          <w:sz w:val="20"/>
          <w:szCs w:val="20"/>
          <w:u w:val="single"/>
        </w:rPr>
        <w:t>Systemu M</w:t>
      </w:r>
      <w:r w:rsidRPr="799A9864">
        <w:rPr>
          <w:sz w:val="20"/>
          <w:szCs w:val="20"/>
          <w:u w:val="single"/>
        </w:rPr>
        <w:t xml:space="preserve">agazynowania </w:t>
      </w:r>
      <w:r w:rsidR="00060153" w:rsidRPr="799A9864">
        <w:rPr>
          <w:sz w:val="20"/>
          <w:szCs w:val="20"/>
          <w:u w:val="single"/>
        </w:rPr>
        <w:t>E</w:t>
      </w:r>
      <w:r w:rsidRPr="799A9864">
        <w:rPr>
          <w:sz w:val="20"/>
          <w:szCs w:val="20"/>
          <w:u w:val="single"/>
        </w:rPr>
        <w:t xml:space="preserve">nergii elektrycznej – </w:t>
      </w:r>
      <w:r w:rsidR="006D1CF7" w:rsidRPr="799A9864">
        <w:rPr>
          <w:sz w:val="20"/>
          <w:szCs w:val="20"/>
          <w:u w:val="single"/>
        </w:rPr>
        <w:t>S</w:t>
      </w:r>
      <w:r w:rsidRPr="799A9864">
        <w:rPr>
          <w:sz w:val="20"/>
          <w:szCs w:val="20"/>
          <w:u w:val="single"/>
        </w:rPr>
        <w:t>trumień „</w:t>
      </w:r>
      <w:r w:rsidR="00060153" w:rsidRPr="799A9864">
        <w:rPr>
          <w:sz w:val="20"/>
          <w:szCs w:val="20"/>
          <w:u w:val="single"/>
        </w:rPr>
        <w:t>S</w:t>
      </w:r>
      <w:r w:rsidR="00B21DDA" w:rsidRPr="799A9864">
        <w:rPr>
          <w:sz w:val="20"/>
          <w:szCs w:val="20"/>
          <w:u w:val="single"/>
        </w:rPr>
        <w:t>ystem</w:t>
      </w:r>
      <w:r w:rsidRPr="799A9864">
        <w:rPr>
          <w:sz w:val="20"/>
          <w:szCs w:val="20"/>
          <w:u w:val="single"/>
        </w:rPr>
        <w:t>” wraz z informacjami doprecyzowującymi, zgodnie z tabelami poniżej, co pozwoli Zamawiającemu uzyskanie szczegółowej informacji odnośnie proponowane</w:t>
      </w:r>
      <w:r w:rsidR="0057650A" w:rsidRPr="799A9864">
        <w:rPr>
          <w:sz w:val="20"/>
          <w:szCs w:val="20"/>
          <w:u w:val="single"/>
        </w:rPr>
        <w:t>go  Systemu</w:t>
      </w:r>
      <w:r w:rsidRPr="799A9864">
        <w:rPr>
          <w:sz w:val="20"/>
          <w:szCs w:val="20"/>
          <w:u w:val="single"/>
        </w:rPr>
        <w:t>, w szczególności rozwiązań innowacyjnych, a także je</w:t>
      </w:r>
      <w:r w:rsidR="0057650A" w:rsidRPr="799A9864">
        <w:rPr>
          <w:sz w:val="20"/>
          <w:szCs w:val="20"/>
          <w:u w:val="single"/>
        </w:rPr>
        <w:t>go</w:t>
      </w:r>
      <w:r w:rsidRPr="799A9864">
        <w:rPr>
          <w:sz w:val="20"/>
          <w:szCs w:val="20"/>
          <w:u w:val="single"/>
        </w:rPr>
        <w:t xml:space="preserve"> potencjału wdrożeniowego, na podstawie których Zamawiający dokona wyboru najbardziej innowacyjnych i najlepiej rokujących rozwiązań. </w:t>
      </w:r>
    </w:p>
    <w:p w14:paraId="0513C463" w14:textId="297EE4AE" w:rsidR="003633B5" w:rsidRDefault="003633B5" w:rsidP="003633B5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planowanego do opracowania Systemu Magazynowania Energii elektrycznej, na podstawie której Zamawiający dokona 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oceny Wymagań Jakościowych nr 8.1 i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.2, oraz wskazuje uzasadnien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.3-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7226CD45" w14:textId="4481E9E9" w:rsidR="00C64753" w:rsidRPr="00C64753" w:rsidRDefault="006D51E8" w:rsidP="00C64753">
      <w:pPr>
        <w:pStyle w:val="Legenda"/>
        <w:keepNext/>
      </w:pPr>
      <w:r>
        <w:t xml:space="preserve">Tabela </w:t>
      </w:r>
      <w:r w:rsidR="00D55FC0">
        <w:t>F</w:t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 w:rsidRPr="26DD0976">
        <w:rPr>
          <w:noProof/>
        </w:rPr>
        <w:t>1</w:t>
      </w:r>
      <w:r>
        <w:fldChar w:fldCharType="end"/>
      </w:r>
      <w:r>
        <w:t xml:space="preserve"> </w:t>
      </w:r>
      <w:r w:rsidR="00177BB3">
        <w:t xml:space="preserve"> </w:t>
      </w:r>
      <w:r w:rsidR="04A6EEC6">
        <w:t>Opis koncepcyjny</w:t>
      </w:r>
      <w:r w:rsidR="00E23579">
        <w:t xml:space="preserve"> </w:t>
      </w:r>
      <w:r w:rsidR="00C64753">
        <w:t>Systemu M</w:t>
      </w:r>
      <w:r w:rsidR="004238CB">
        <w:t xml:space="preserve">agazynowania </w:t>
      </w:r>
      <w:r w:rsidR="00C64753">
        <w:t>E</w:t>
      </w:r>
      <w:r w:rsidR="004238CB">
        <w:t>nergii elektrycznej</w:t>
      </w:r>
      <w:r w:rsidR="00DC38CF">
        <w:t xml:space="preserve"> – Wymagania Jakościowe nr 8.1 i 8</w:t>
      </w:r>
      <w:r w:rsidR="003633B5">
        <w:t>.2</w:t>
      </w:r>
      <w:r w:rsidR="001D3A7B">
        <w:t xml:space="preserve"> – </w:t>
      </w:r>
      <w:r w:rsidR="006D1CF7">
        <w:t>S</w:t>
      </w:r>
      <w:r w:rsidR="001D3A7B">
        <w:t xml:space="preserve">trumień </w:t>
      </w:r>
      <w:r w:rsidR="00C64753">
        <w:t>„S</w:t>
      </w:r>
      <w:r w:rsidR="00B21DDA">
        <w:t>ystem</w:t>
      </w:r>
      <w:r w:rsidR="00302938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44120DE7" w:rsidR="009C051E" w:rsidRPr="009C051E" w:rsidRDefault="00D55FC0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D1AA37B" w:rsidR="009C051E" w:rsidRPr="008A7255" w:rsidRDefault="75F147EF" w:rsidP="00302938">
            <w:pPr>
              <w:jc w:val="center"/>
              <w:rPr>
                <w:sz w:val="20"/>
                <w:szCs w:val="20"/>
                <w:u w:val="single"/>
              </w:rPr>
            </w:pPr>
            <w:r w:rsidRPr="799A9864">
              <w:rPr>
                <w:b/>
                <w:bCs/>
                <w:sz w:val="20"/>
                <w:szCs w:val="20"/>
              </w:rPr>
              <w:t>Opis koncepcyjny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Systemu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M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agazynowania </w:t>
            </w:r>
            <w:r w:rsidR="00060153" w:rsidRPr="799A9864">
              <w:rPr>
                <w:b/>
                <w:bCs/>
                <w:sz w:val="20"/>
                <w:szCs w:val="20"/>
              </w:rPr>
              <w:t>E</w:t>
            </w:r>
            <w:r w:rsidR="00302938" w:rsidRPr="799A9864">
              <w:rPr>
                <w:b/>
                <w:bCs/>
                <w:sz w:val="20"/>
                <w:szCs w:val="20"/>
              </w:rPr>
              <w:t>nergii elektrycznej</w:t>
            </w:r>
          </w:p>
        </w:tc>
      </w:tr>
      <w:tr w:rsidR="009C051E" w14:paraId="76FCF181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22E8ED7C" w14:textId="30783BF8" w:rsidR="00CB343D" w:rsidRDefault="6168D9BC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opisie koncepcji planowanego do opracowania Systemu Magazynowania Energii elektrycznej należy podać </w:t>
            </w:r>
            <w:r w:rsidR="75F147EF">
              <w:br/>
            </w:r>
            <w:r w:rsidRPr="38273223">
              <w:rPr>
                <w:sz w:val="20"/>
                <w:szCs w:val="20"/>
              </w:rPr>
              <w:t>w szczególności</w:t>
            </w:r>
            <w:r w:rsidRPr="38273223">
              <w:rPr>
                <w:sz w:val="20"/>
                <w:szCs w:val="20"/>
                <w:lang w:eastAsia="pl-PL"/>
              </w:rPr>
              <w:t>:</w:t>
            </w:r>
          </w:p>
          <w:p w14:paraId="41F88FA4" w14:textId="6E6ED28B" w:rsidR="00CB343D" w:rsidRPr="00CB343D" w:rsidRDefault="00164DB8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Ogólny opis</w:t>
            </w:r>
            <w:r w:rsidR="5A846BEC" w:rsidRPr="7F5DEE20">
              <w:rPr>
                <w:sz w:val="20"/>
                <w:szCs w:val="20"/>
                <w:lang w:eastAsia="pl-PL"/>
              </w:rPr>
              <w:t xml:space="preserve"> Systemu opracowy</w:t>
            </w:r>
            <w:r>
              <w:rPr>
                <w:sz w:val="20"/>
                <w:szCs w:val="20"/>
                <w:lang w:eastAsia="pl-PL"/>
              </w:rPr>
              <w:t>wanego w ramach Przedsięwzięcia wraz ze wskazaniem jego funkcjonalności,</w:t>
            </w:r>
          </w:p>
          <w:p w14:paraId="767B22C3" w14:textId="0C48113B" w:rsidR="00CB343D" w:rsidRPr="00460E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Założenia projektowe </w:t>
            </w:r>
            <w:r w:rsidR="039A2068" w:rsidRPr="0A64E333">
              <w:rPr>
                <w:sz w:val="20"/>
                <w:szCs w:val="20"/>
                <w:lang w:eastAsia="pl-PL"/>
              </w:rPr>
              <w:t xml:space="preserve">Systemu </w:t>
            </w:r>
            <w:r w:rsidRPr="0A64E333">
              <w:rPr>
                <w:sz w:val="20"/>
                <w:szCs w:val="20"/>
                <w:lang w:eastAsia="pl-PL"/>
              </w:rPr>
              <w:t>– opis głównych elementów składowych Systemu</w:t>
            </w:r>
            <w:r w:rsidR="008A5C0E" w:rsidRPr="0A64E333">
              <w:rPr>
                <w:sz w:val="20"/>
                <w:szCs w:val="20"/>
                <w:lang w:eastAsia="pl-PL"/>
              </w:rPr>
              <w:t xml:space="preserve"> ze schematem blokowym przedstawiającym elementy składowe Systemu oraz powiązania między nimi,</w:t>
            </w:r>
            <w:r w:rsidR="057D6B1A" w:rsidRPr="0A64E333">
              <w:rPr>
                <w:sz w:val="20"/>
                <w:szCs w:val="20"/>
                <w:lang w:eastAsia="pl-PL"/>
              </w:rPr>
              <w:t xml:space="preserve"> </w:t>
            </w:r>
          </w:p>
          <w:p w14:paraId="1205C880" w14:textId="42200692" w:rsidR="00460E3D" w:rsidRDefault="4BDA42AD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7F5DEE20">
              <w:rPr>
                <w:sz w:val="20"/>
                <w:szCs w:val="20"/>
                <w:lang w:eastAsia="pl-PL"/>
              </w:rPr>
              <w:t>Sposób zapewnienia prawidłowych parametrów pracy</w:t>
            </w:r>
            <w:r w:rsidR="00164DB8">
              <w:rPr>
                <w:sz w:val="20"/>
                <w:szCs w:val="20"/>
                <w:lang w:eastAsia="pl-PL"/>
              </w:rPr>
              <w:t xml:space="preserve"> zewnętrznej</w:t>
            </w:r>
            <w:r w:rsidRPr="7F5DEE20">
              <w:rPr>
                <w:sz w:val="20"/>
                <w:szCs w:val="20"/>
                <w:lang w:eastAsia="pl-PL"/>
              </w:rPr>
              <w:t xml:space="preserve"> Baterii Systemowej, niezależnie od temperatury zewnętrznej otoczenia,</w:t>
            </w:r>
          </w:p>
          <w:p w14:paraId="3DE2F79B" w14:textId="77777777" w:rsidR="00C52139" w:rsidRDefault="75F147EF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799A9864">
              <w:rPr>
                <w:sz w:val="20"/>
                <w:szCs w:val="20"/>
                <w:lang w:eastAsia="pl-PL"/>
              </w:rPr>
              <w:t xml:space="preserve">Przewagi i różnice Systemu w stosunku </w:t>
            </w:r>
            <w:r w:rsidR="00460E3D">
              <w:rPr>
                <w:sz w:val="20"/>
                <w:szCs w:val="20"/>
                <w:lang w:eastAsia="pl-PL"/>
              </w:rPr>
              <w:t xml:space="preserve">do </w:t>
            </w:r>
            <w:r w:rsidRPr="799A9864">
              <w:rPr>
                <w:sz w:val="20"/>
                <w:szCs w:val="20"/>
                <w:lang w:eastAsia="pl-PL"/>
              </w:rPr>
              <w:t>obecnie dostępnych produktów</w:t>
            </w:r>
            <w:r w:rsidR="00460E3D">
              <w:rPr>
                <w:sz w:val="20"/>
                <w:szCs w:val="20"/>
                <w:lang w:eastAsia="pl-PL"/>
              </w:rPr>
              <w:t xml:space="preserve"> na rynku</w:t>
            </w:r>
            <w:r w:rsidRPr="799A9864">
              <w:rPr>
                <w:sz w:val="20"/>
                <w:szCs w:val="20"/>
                <w:lang w:eastAsia="pl-PL"/>
              </w:rPr>
              <w:t>,</w:t>
            </w:r>
          </w:p>
          <w:p w14:paraId="2664CA05" w14:textId="3D832A25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Założenia projektowe Demonstratora Systemu, uwzględniając</w:t>
            </w:r>
            <w:r w:rsidR="675B5C76"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e:</w:t>
            </w:r>
          </w:p>
          <w:p w14:paraId="28556849" w14:textId="295E38AC" w:rsidR="00C52139" w:rsidRPr="00C52139" w:rsidRDefault="75CEF99A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materiałów i elementów wchodzących w jego skład,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D5675B6" w14:textId="370E8F60" w:rsidR="472EEA31" w:rsidRDefault="472EEA31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</w:rPr>
            </w:pP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Interfejs użytkownika (UX/UI),</w:t>
            </w:r>
          </w:p>
          <w:p w14:paraId="303E87FF" w14:textId="351164E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wskazanie możliwości wykonalności Demonstratora Baterii w ramach przedstawionego harmonogramu Przedsięwzięcia oraz możliwości osiągnięcia celów Przedsięwzięcia, </w:t>
            </w:r>
          </w:p>
          <w:p w14:paraId="410E8600" w14:textId="11E11C1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beforeAutospacing="1" w:afterAutospacing="1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 oraz podejścia uwzględniającego bezpieczeństwo zastosowanych elementów, instalacji i urządzeń,</w:t>
            </w:r>
          </w:p>
          <w:p w14:paraId="4DEF5079" w14:textId="211C2CA6" w:rsidR="00C52139" w:rsidRPr="00C52139" w:rsidRDefault="75CEF99A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="13421F43"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pozwalające na ocenę estetyki wykonania i designu,</w:t>
            </w:r>
          </w:p>
          <w:p w14:paraId="71743587" w14:textId="10BC7C43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rozwiązań z zakresu ergonomii i bezpieczeństwa zastosowanych w Demonstratorze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CDF86C7" w14:textId="4873416B" w:rsidR="00C52139" w:rsidRPr="00CB343D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Zestawienie parametrów Demonstratora Systemu planowanych do osiągnięcia – sprawność, wymiary Urządzenia Centralnego, poziom hałasu Demonstratora Systemu,</w:t>
            </w:r>
          </w:p>
          <w:p w14:paraId="7E3DC498" w14:textId="6CE6F12E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Skalowalność Systemu - możliwość oraz koszt zastosowania proponowanej przez Wnioskodawcę Technologii w skali innej niż skala Demonstratora Systemu,</w:t>
            </w:r>
          </w:p>
          <w:p w14:paraId="22ABE7DF" w14:textId="117C6D40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Ryzyka związane z produkcją i eksploatacją </w:t>
            </w:r>
            <w:r w:rsidR="75CEF99A" w:rsidRPr="0A64E333">
              <w:rPr>
                <w:sz w:val="20"/>
                <w:szCs w:val="20"/>
                <w:lang w:eastAsia="pl-PL"/>
              </w:rPr>
              <w:t xml:space="preserve">Demonstratora </w:t>
            </w:r>
            <w:r w:rsidRPr="0A64E333">
              <w:rPr>
                <w:sz w:val="20"/>
                <w:szCs w:val="20"/>
                <w:lang w:eastAsia="pl-PL"/>
              </w:rPr>
              <w:t>Systemu, o</w:t>
            </w:r>
            <w:r w:rsidR="75CEF99A" w:rsidRPr="0A64E333">
              <w:rPr>
                <w:sz w:val="20"/>
                <w:szCs w:val="20"/>
                <w:lang w:eastAsia="pl-PL"/>
              </w:rPr>
              <w:t>raz sposób zarządzania ryzykiem.</w:t>
            </w:r>
          </w:p>
          <w:p w14:paraId="41AB3BFB" w14:textId="77777777" w:rsidR="00CB343D" w:rsidRDefault="00CB343D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  <w:p w14:paraId="3207F98A" w14:textId="24D866B5" w:rsidR="009C051E" w:rsidRPr="00C64753" w:rsidRDefault="009C051E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C051E" w14:paraId="784F6E3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4922CF92" w:rsidR="009C051E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o</w:t>
            </w:r>
            <w:r w:rsidR="5C9E6458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pis 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koncepcyjny Systemu Magazynowania Energii elektry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>cznej zgodnie z podpunktami a)-</w:t>
            </w:r>
            <w:r w:rsidR="76436B39" w:rsidRPr="0A64E333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66E706D2" w14:textId="77777777" w:rsidR="00CB343D" w:rsidRDefault="00CB34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8B493D" w14:textId="4FCB2105" w:rsidR="005B69D8" w:rsidRPr="005B69D8" w:rsidRDefault="005B69D8" w:rsidP="005B69D8">
      <w:pPr>
        <w:pStyle w:val="Legenda"/>
        <w:keepNext/>
      </w:pPr>
      <w:r>
        <w:t xml:space="preserve">Tabela </w:t>
      </w:r>
      <w:r w:rsidR="00D55FC0">
        <w:t>F</w:t>
      </w:r>
      <w:r>
        <w:t xml:space="preserve">.2 Proponowane przez </w:t>
      </w:r>
      <w:r w:rsidR="00CA0D50">
        <w:t xml:space="preserve">Wnioskodawcę </w:t>
      </w:r>
      <w:r>
        <w:t xml:space="preserve">rozwiązania innowacyjne dla Systemu Magazynowania Energii elektrycznej – </w:t>
      </w:r>
      <w:r w:rsidR="00D55FC0">
        <w:t>Wymaganie Jakościowe nr 8</w:t>
      </w:r>
      <w:r w:rsidR="003633B5">
        <w:t xml:space="preserve">.3 - </w:t>
      </w:r>
      <w:r w:rsidR="006D1CF7">
        <w:t>S</w:t>
      </w:r>
      <w:r>
        <w:t>trumień „System”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64753" w14:paraId="695FA81A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43C6782" w14:textId="77777777" w:rsidR="00C64753" w:rsidRDefault="00C64753" w:rsidP="00BE5C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1C5B8C38" w14:textId="77777777" w:rsidR="00C64753" w:rsidRPr="00DE04E9" w:rsidRDefault="00C64753" w:rsidP="00BE5C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7F1EF756" w14:textId="77777777" w:rsidR="00C64753" w:rsidRPr="00347FD6" w:rsidRDefault="00C64753" w:rsidP="00BE5C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6203AAE1" w14:textId="00858078" w:rsidR="00C64753" w:rsidRPr="009C051E" w:rsidRDefault="00D55FC0" w:rsidP="00BE5C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41BF77B1" w14:textId="30B2AB37" w:rsidR="00C64753" w:rsidRPr="008A7255" w:rsidRDefault="00302938" w:rsidP="005B69D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="005B69D8">
              <w:rPr>
                <w:rFonts w:cstheme="minorHAnsi"/>
                <w:b/>
                <w:sz w:val="20"/>
                <w:szCs w:val="20"/>
              </w:rPr>
              <w:t xml:space="preserve">roponowane przez </w:t>
            </w:r>
            <w:r w:rsidR="00CA0D50">
              <w:rPr>
                <w:rFonts w:cstheme="minorHAnsi"/>
                <w:b/>
                <w:sz w:val="20"/>
                <w:szCs w:val="20"/>
              </w:rPr>
              <w:t xml:space="preserve">Wnioskodawcę </w:t>
            </w:r>
            <w:r>
              <w:rPr>
                <w:rFonts w:cstheme="minorHAnsi"/>
                <w:b/>
                <w:sz w:val="20"/>
                <w:szCs w:val="20"/>
              </w:rPr>
              <w:t>rozwiązania innowacyjne dla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Systemu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Magazynowania E</w:t>
            </w:r>
            <w:r>
              <w:rPr>
                <w:rFonts w:cstheme="minorHAnsi"/>
                <w:b/>
                <w:sz w:val="20"/>
                <w:szCs w:val="20"/>
              </w:rPr>
              <w:t>nergii elektrycznej</w:t>
            </w:r>
          </w:p>
        </w:tc>
      </w:tr>
      <w:tr w:rsidR="00C64753" w14:paraId="3FAB7F5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5C0CF61" w14:textId="77777777" w:rsidR="00C64753" w:rsidRPr="008A7255" w:rsidRDefault="00C64753" w:rsidP="00BE5C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8988535" w14:textId="77777777" w:rsidR="00C52139" w:rsidRDefault="00C52139" w:rsidP="00C5213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2D5D7393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</w:p>
          <w:p w14:paraId="752791FC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 </w:t>
            </w:r>
          </w:p>
          <w:p w14:paraId="70EFEEDD" w14:textId="77777777" w:rsidR="00C64753" w:rsidRDefault="00C64753" w:rsidP="008254D8">
            <w:pPr>
              <w:pStyle w:val="Akapitzlist"/>
              <w:ind w:left="567"/>
              <w:jc w:val="both"/>
            </w:pPr>
          </w:p>
        </w:tc>
      </w:tr>
      <w:tr w:rsidR="00C64753" w14:paraId="15263281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83927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6065E5E5" w14:textId="77777777" w:rsidR="00C64753" w:rsidRDefault="00C64753" w:rsidP="00BE5C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0315C7B" w14:textId="77777777" w:rsidR="00C64753" w:rsidRDefault="00C64753" w:rsidP="00BE5C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0B5AFCD" w14:textId="1B01BC0E" w:rsidR="00C64753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u</w:t>
            </w:r>
            <w:r w:rsidR="75CEF99A" w:rsidRPr="0A64E333">
              <w:rPr>
                <w:i/>
                <w:iCs/>
                <w:sz w:val="20"/>
                <w:szCs w:val="20"/>
              </w:rPr>
              <w:t>zasadnienie spełnienia W</w:t>
            </w:r>
            <w:r w:rsidR="0068519E" w:rsidRPr="0A64E333">
              <w:rPr>
                <w:i/>
                <w:iCs/>
                <w:sz w:val="20"/>
                <w:szCs w:val="20"/>
              </w:rPr>
              <w:t xml:space="preserve">ymagania </w:t>
            </w:r>
            <w:r w:rsidR="75CEF99A" w:rsidRPr="0A64E333">
              <w:rPr>
                <w:i/>
                <w:iCs/>
                <w:sz w:val="20"/>
                <w:szCs w:val="20"/>
              </w:rPr>
              <w:t>Jakościowego</w:t>
            </w:r>
            <w:r w:rsidR="35AEB6EF" w:rsidRPr="0A64E333">
              <w:rPr>
                <w:i/>
                <w:iCs/>
                <w:sz w:val="20"/>
                <w:szCs w:val="20"/>
              </w:rPr>
              <w:t xml:space="preserve"> </w:t>
            </w:r>
            <w:r w:rsidR="0068519E" w:rsidRPr="0A64E333">
              <w:rPr>
                <w:i/>
                <w:iCs/>
                <w:sz w:val="20"/>
                <w:szCs w:val="20"/>
              </w:rPr>
              <w:t>- wskazanie rozwiązań innowacyjnych, ich skali i uzasadnienia innowacyjności.</w:t>
            </w:r>
            <w:r w:rsidR="0997061C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5309ECF" w14:textId="77777777" w:rsidR="0068519E" w:rsidRDefault="0068519E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F182F9F" w14:textId="1808B913" w:rsidR="00373367" w:rsidRPr="00373367" w:rsidRDefault="005B69D8" w:rsidP="00373367">
      <w:pPr>
        <w:pStyle w:val="Legenda"/>
        <w:keepNext/>
      </w:pPr>
      <w:r>
        <w:t xml:space="preserve">Tabela </w:t>
      </w:r>
      <w:r w:rsidR="00D55FC0">
        <w:t>F</w:t>
      </w:r>
      <w:r>
        <w:t>.3</w:t>
      </w:r>
      <w:r w:rsidR="00373367">
        <w:t xml:space="preserve"> </w:t>
      </w:r>
      <w:r w:rsidR="002F10F3">
        <w:t xml:space="preserve">Potencjał wdrożeniowy w skali kraju i Europy dla </w:t>
      </w:r>
      <w:r w:rsidR="00373367">
        <w:t>planowane</w:t>
      </w:r>
      <w:r w:rsidR="0068519E">
        <w:t>go Systemu M</w:t>
      </w:r>
      <w:r w:rsidR="00373367">
        <w:t xml:space="preserve">agazynowania </w:t>
      </w:r>
      <w:r w:rsidR="0068519E">
        <w:t>E</w:t>
      </w:r>
      <w:r w:rsidR="00373367">
        <w:t xml:space="preserve">nergii elektrycznej – </w:t>
      </w:r>
      <w:r w:rsidR="003633B5">
        <w:t>Wymaganie Jakośc</w:t>
      </w:r>
      <w:r w:rsidR="00D55FC0">
        <w:t>iowe nr 8</w:t>
      </w:r>
      <w:r w:rsidR="003633B5">
        <w:t xml:space="preserve">.4 - </w:t>
      </w:r>
      <w:r w:rsidR="0068519E">
        <w:t>S</w:t>
      </w:r>
      <w:r w:rsidR="00373367">
        <w:t xml:space="preserve">trumień </w:t>
      </w:r>
      <w:r>
        <w:t>„S</w:t>
      </w:r>
      <w:r w:rsidR="00B21DD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17C5BE30" w:rsidR="00373367" w:rsidRPr="009C051E" w:rsidRDefault="00D55FC0" w:rsidP="00BD59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4624D684" w:rsidR="00373367" w:rsidRPr="008A7255" w:rsidRDefault="002F10F3" w:rsidP="00BD59F0">
            <w:pPr>
              <w:jc w:val="center"/>
              <w:rPr>
                <w:sz w:val="20"/>
                <w:szCs w:val="20"/>
                <w:u w:val="single"/>
              </w:rPr>
            </w:pPr>
            <w:r w:rsidRPr="002F10F3">
              <w:rPr>
                <w:rFonts w:cstheme="minorHAnsi"/>
                <w:b/>
                <w:sz w:val="20"/>
                <w:szCs w:val="20"/>
              </w:rPr>
              <w:t>Potencjał wdrożeniowy w skali kraju i Europy</w:t>
            </w:r>
          </w:p>
        </w:tc>
      </w:tr>
      <w:tr w:rsidR="00373367" w14:paraId="1CE348B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6D1CF7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16E8C5C3" w14:textId="77777777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  <w:p w14:paraId="354E363F" w14:textId="77777777" w:rsidR="00C52139" w:rsidRPr="00C52139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proponowany przez Wykonawcę System Magazynowania Energii elektrycznej odznaczał się wysokim potencjałem wdrożeniowym w skali kraju lub Europy. </w:t>
            </w:r>
          </w:p>
          <w:p w14:paraId="4091ECBB" w14:textId="1483D240" w:rsidR="00373367" w:rsidRPr="006D1CF7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lastRenderedPageBreak/>
              <w:t xml:space="preserve">Zamawiający wymaga, aby Wykonawca przedstawił we Wniosku/Zaktualizowanym Wniosku opis z uzasadnieniem potencjału wdrożeniowego. </w:t>
            </w:r>
            <w:r w:rsidR="002F10F3" w:rsidRPr="7F5DEE20">
              <w:rPr>
                <w:sz w:val="20"/>
                <w:szCs w:val="20"/>
              </w:rPr>
              <w:t xml:space="preserve">Wymaga się, aby </w:t>
            </w:r>
            <w:r w:rsidR="00CA0D50" w:rsidRPr="7F5DEE20">
              <w:rPr>
                <w:sz w:val="20"/>
                <w:szCs w:val="20"/>
              </w:rPr>
              <w:t xml:space="preserve">Wnioskodawca </w:t>
            </w:r>
            <w:r w:rsidR="002F10F3" w:rsidRPr="7F5DEE20">
              <w:rPr>
                <w:sz w:val="20"/>
                <w:szCs w:val="20"/>
              </w:rPr>
              <w:t>załączył opis z uzasadnieniem potencjału wdrożeniowego.</w:t>
            </w:r>
          </w:p>
          <w:p w14:paraId="584CFF19" w14:textId="71DCD986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373367" w14:paraId="3D8A6D9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1F07F1D" w14:textId="77777777" w:rsidR="00460E3D" w:rsidRDefault="00460E3D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72BFCB5" w14:textId="654554BC" w:rsidR="00373367" w:rsidRPr="00460E3D" w:rsidRDefault="75CEF99A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opisać potencjał wdrożeniowy proponowanej Technologii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10A2898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23F85501" w14:textId="77777777" w:rsidR="00460E3D" w:rsidRDefault="00460E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99F937" w14:textId="3A65286A" w:rsidR="00C8463A" w:rsidRPr="002F10F3" w:rsidRDefault="005B69D8" w:rsidP="00C8463A">
      <w:pPr>
        <w:pStyle w:val="Legenda"/>
        <w:keepNext/>
      </w:pPr>
      <w:r>
        <w:t xml:space="preserve">Tabela </w:t>
      </w:r>
      <w:r w:rsidR="00D55FC0">
        <w:t>F</w:t>
      </w:r>
      <w:r>
        <w:t>4</w:t>
      </w:r>
      <w:r w:rsidR="00C8463A">
        <w:t xml:space="preserve">. </w:t>
      </w:r>
      <w:r>
        <w:t>Zakres prac do wykonania w Etapie I i Etapie II –</w:t>
      </w:r>
      <w:r w:rsidR="003633B5">
        <w:t xml:space="preserve"> Wymaganie Jak</w:t>
      </w:r>
      <w:r w:rsidR="00D55FC0">
        <w:t>ościowe nr 8</w:t>
      </w:r>
      <w:r w:rsidR="003633B5">
        <w:t>.5 -</w:t>
      </w:r>
      <w:r>
        <w:t xml:space="preserve"> </w:t>
      </w:r>
      <w:r w:rsidR="00265BE0">
        <w:t>S</w:t>
      </w:r>
      <w:r>
        <w:t>trumień „S</w:t>
      </w:r>
      <w:r w:rsidR="00C8463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8463A" w14:paraId="21246315" w14:textId="77777777" w:rsidTr="4DBDE54E">
        <w:trPr>
          <w:trHeight w:val="86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6FA81E1" w14:textId="77777777" w:rsidR="00C8463A" w:rsidRDefault="00C8463A" w:rsidP="00E47914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635578D7" w14:textId="77777777" w:rsidR="00C8463A" w:rsidRPr="00DE04E9" w:rsidRDefault="00C8463A" w:rsidP="00E47914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109C3B8" w14:textId="77777777" w:rsidR="00C8463A" w:rsidRPr="00347FD6" w:rsidRDefault="00C8463A" w:rsidP="00E47914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EA64E19" w14:textId="7A133D8F" w:rsidR="00C8463A" w:rsidRPr="009C051E" w:rsidRDefault="00D55FC0" w:rsidP="00E47914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5D0EF045" w14:textId="14ABD6BA" w:rsidR="00C8463A" w:rsidRPr="008A7255" w:rsidRDefault="005B69D8" w:rsidP="00C8463A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Zakres prac do wykonania w Etapie I i Etapie II</w:t>
            </w:r>
          </w:p>
        </w:tc>
      </w:tr>
      <w:tr w:rsidR="00C8463A" w14:paraId="689A4F34" w14:textId="77777777" w:rsidTr="4DBDE54E">
        <w:trPr>
          <w:trHeight w:val="1127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BF9D235" w14:textId="77777777" w:rsidR="00C8463A" w:rsidRPr="008A7255" w:rsidRDefault="00C8463A" w:rsidP="00E4791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0A01E9DD" w14:textId="77777777" w:rsidR="00C8463A" w:rsidRPr="006D1CF7" w:rsidRDefault="00C8463A" w:rsidP="799A9864">
            <w:pPr>
              <w:jc w:val="both"/>
              <w:rPr>
                <w:sz w:val="20"/>
                <w:szCs w:val="20"/>
              </w:rPr>
            </w:pPr>
          </w:p>
          <w:p w14:paraId="4E87E7A3" w14:textId="5C3E43CA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Zakres prac do wykonania w Etapie I i II musi zawierać w szczególności:</w:t>
            </w:r>
          </w:p>
          <w:p w14:paraId="1D97AF19" w14:textId="524EBECC" w:rsidR="0068519E" w:rsidRDefault="0068519E" w:rsidP="00A7048C">
            <w:pPr>
              <w:pStyle w:val="Akapitzlist"/>
              <w:numPr>
                <w:ilvl w:val="0"/>
                <w:numId w:val="11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</w:t>
            </w:r>
            <w:r>
              <w:br/>
            </w:r>
            <w:r w:rsidRPr="799A9864">
              <w:rPr>
                <w:sz w:val="20"/>
                <w:szCs w:val="20"/>
              </w:rPr>
              <w:t>w Etapie I i Etapie II oraz od</w:t>
            </w:r>
            <w:r w:rsidR="00C52139">
              <w:rPr>
                <w:sz w:val="20"/>
                <w:szCs w:val="20"/>
              </w:rPr>
              <w:t>powiadające im Kamienie Milowe,</w:t>
            </w:r>
          </w:p>
          <w:p w14:paraId="2C5451AE" w14:textId="3A759AAA" w:rsidR="005A6B02" w:rsidRDefault="0068519E" w:rsidP="00A7048C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52139">
              <w:rPr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C52139">
              <w:rPr>
                <w:rFonts w:asciiTheme="minorHAnsi" w:hAnsiTheme="minorHAnsi" w:cstheme="minorHAnsi"/>
                <w:sz w:val="20"/>
                <w:szCs w:val="20"/>
              </w:rPr>
              <w:t xml:space="preserve"> poszczególne Zadania Badawcze).</w:t>
            </w:r>
          </w:p>
          <w:p w14:paraId="3F41577C" w14:textId="0131B51A" w:rsidR="00A7048C" w:rsidRPr="006C164D" w:rsidRDefault="00A7048C" w:rsidP="4DBDE54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4DBDE54E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badawczo-rozwojowych)</w:t>
            </w:r>
          </w:p>
          <w:p w14:paraId="20FEC362" w14:textId="7D1DF952" w:rsidR="005B69D8" w:rsidRDefault="005B69D8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C8463A" w14:paraId="0D491A14" w14:textId="77777777" w:rsidTr="4DBDE54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1955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02DD7E79" w14:textId="77777777" w:rsidR="00C8463A" w:rsidRDefault="00C8463A" w:rsidP="00E47914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6498FBF" w14:textId="77777777" w:rsidR="00C8463A" w:rsidRDefault="00C8463A" w:rsidP="00E47914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F1C572C" w14:textId="3959B940" w:rsidR="00C8463A" w:rsidRPr="00662F92" w:rsidRDefault="00C52139" w:rsidP="7F5DEE20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przedstawić plan badawczy oraz harmonogram realizacji poszczególnych etapów.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45B9A7E8" w14:textId="3E105A3C" w:rsidR="005B69D8" w:rsidRDefault="005B69D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56EEA040" w:rsidR="00ED650A" w:rsidRPr="00F82311" w:rsidRDefault="00ED650A" w:rsidP="005D3A99">
      <w:pPr>
        <w:pStyle w:val="Nagwek1"/>
      </w:pPr>
      <w:r>
        <w:t>DOŚWIADCZENIE WNIOSKODAWCY I ZESPÓŁ PROJEKTOWY</w:t>
      </w:r>
      <w:r w:rsidR="003633B5">
        <w:t xml:space="preserve"> – WYMAGANIE JAKOŚCIOWE</w:t>
      </w:r>
    </w:p>
    <w:p w14:paraId="005B2158" w14:textId="0E17A746" w:rsidR="00ED650A" w:rsidRDefault="00ED650A" w:rsidP="00ED650A">
      <w:pPr>
        <w:rPr>
          <w:sz w:val="20"/>
          <w:szCs w:val="20"/>
        </w:rPr>
      </w:pPr>
      <w:r w:rsidRPr="3841AE37">
        <w:rPr>
          <w:sz w:val="20"/>
          <w:szCs w:val="20"/>
        </w:rPr>
        <w:t>Zamaw</w:t>
      </w:r>
      <w:r w:rsidR="002D4A9F">
        <w:rPr>
          <w:sz w:val="20"/>
          <w:szCs w:val="20"/>
        </w:rPr>
        <w:t xml:space="preserve">iający wymaga, aby w Tabelach </w:t>
      </w:r>
      <w:r w:rsidR="00CB54C3">
        <w:rPr>
          <w:sz w:val="20"/>
          <w:szCs w:val="20"/>
        </w:rPr>
        <w:t>G</w:t>
      </w:r>
      <w:r w:rsidR="002D4A9F">
        <w:rPr>
          <w:sz w:val="20"/>
          <w:szCs w:val="20"/>
        </w:rPr>
        <w:t xml:space="preserve">1 oraz </w:t>
      </w:r>
      <w:r w:rsidR="00CB54C3">
        <w:rPr>
          <w:sz w:val="20"/>
          <w:szCs w:val="20"/>
        </w:rPr>
        <w:t>G</w:t>
      </w:r>
      <w:r w:rsidRPr="3841AE37">
        <w:rPr>
          <w:sz w:val="20"/>
          <w:szCs w:val="20"/>
        </w:rPr>
        <w:t xml:space="preserve">2 Wnioskodawca wykazał swoje doświadczenie w realizacji prac badawczo-rozwojowych z zakresu </w:t>
      </w:r>
      <w:r>
        <w:rPr>
          <w:sz w:val="20"/>
          <w:szCs w:val="20"/>
        </w:rPr>
        <w:t>magazynowania energii elektrycznej / budowy baterii</w:t>
      </w:r>
      <w:r w:rsidRPr="3841AE37">
        <w:rPr>
          <w:sz w:val="20"/>
          <w:szCs w:val="20"/>
        </w:rPr>
        <w:t xml:space="preserve"> oraz opisał Zespół Projektowy, jaki skieruje do realizacji Przedsięwzięcia. </w:t>
      </w:r>
    </w:p>
    <w:p w14:paraId="2DCF3E07" w14:textId="3CB2286C" w:rsidR="005B69D8" w:rsidRDefault="003633B5" w:rsidP="00ED650A"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oc</w:t>
      </w:r>
      <w:r w:rsidR="00CB54C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.6 z Załącznika nr 1 do Regulaminu</w:t>
      </w:r>
    </w:p>
    <w:p w14:paraId="239B6D9B" w14:textId="421F8EE4" w:rsidR="00ED650A" w:rsidRDefault="00ED650A" w:rsidP="006D51E8">
      <w:pPr>
        <w:pStyle w:val="Legenda"/>
        <w:keepNext/>
      </w:pPr>
      <w:bookmarkStart w:id="10" w:name="_Ref20829676"/>
      <w:r>
        <w:lastRenderedPageBreak/>
        <w:t xml:space="preserve">Tabela </w:t>
      </w:r>
      <w:r w:rsidR="00CB54C3">
        <w:t>G</w:t>
      </w:r>
      <w:r>
        <w:t xml:space="preserve">1. </w:t>
      </w:r>
      <w:r w:rsidR="005B69D8">
        <w:t>Doświadczenie W</w:t>
      </w:r>
      <w:r w:rsidR="4FC770F1">
        <w:t>nioskodawcy</w:t>
      </w:r>
      <w:r w:rsidR="005B69D8">
        <w:t xml:space="preserve"> </w:t>
      </w:r>
      <w:r w:rsidR="003633B5">
        <w:t>–</w:t>
      </w:r>
      <w:r w:rsidR="005B69D8">
        <w:t xml:space="preserve"> </w:t>
      </w:r>
      <w:r w:rsidR="00CB54C3">
        <w:t>Wymaganie Jakościowe nr 8</w:t>
      </w:r>
      <w:r w:rsidR="003633B5">
        <w:t xml:space="preserve">.6 - </w:t>
      </w:r>
      <w:r w:rsidR="00265BE0">
        <w:t>S</w:t>
      </w:r>
      <w:r>
        <w:t xml:space="preserve">trumień </w:t>
      </w:r>
      <w:r w:rsidR="005B69D8">
        <w:t>„S</w:t>
      </w:r>
      <w:r w:rsidR="00B21DDA">
        <w:t>ystem</w:t>
      </w:r>
      <w:r w:rsidR="005B69D8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74F15201" w:rsidR="00ED650A" w:rsidRPr="003124CB" w:rsidRDefault="00CB54C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DC408C0" w:rsidR="00ED650A" w:rsidRPr="0032582E" w:rsidRDefault="005B69D8" w:rsidP="799A986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6DD0976">
              <w:rPr>
                <w:b/>
                <w:bCs/>
                <w:color w:val="000000" w:themeColor="text1"/>
                <w:sz w:val="20"/>
                <w:szCs w:val="20"/>
              </w:rPr>
              <w:t>Doświadczenie W</w:t>
            </w:r>
            <w:r w:rsidR="03E9AE7B" w:rsidRPr="26DD0976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</w:p>
        </w:tc>
      </w:tr>
      <w:tr w:rsidR="00ED650A" w:rsidRPr="00664472" w14:paraId="5F804EB5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385D2" w14:textId="1BB46846" w:rsidR="00ED650A" w:rsidRDefault="00ED650A" w:rsidP="00ED650A">
            <w:pPr>
              <w:jc w:val="both"/>
              <w:rPr>
                <w:sz w:val="20"/>
                <w:szCs w:val="20"/>
              </w:rPr>
            </w:pPr>
            <w:r w:rsidRPr="7F5DEE20">
              <w:rPr>
                <w:sz w:val="20"/>
                <w:szCs w:val="20"/>
              </w:rPr>
              <w:t xml:space="preserve">Zamawiający wymaga, </w:t>
            </w:r>
            <w:r w:rsidR="532E86BC" w:rsidRPr="7F5DEE20">
              <w:rPr>
                <w:sz w:val="20"/>
                <w:szCs w:val="20"/>
              </w:rPr>
              <w:t>a</w:t>
            </w:r>
            <w:r w:rsidRPr="7F5DEE20">
              <w:rPr>
                <w:sz w:val="20"/>
                <w:szCs w:val="20"/>
              </w:rPr>
              <w:t xml:space="preserve">by Wnioskodawca </w:t>
            </w:r>
            <w:r w:rsidR="00C52139">
              <w:rPr>
                <w:sz w:val="20"/>
                <w:szCs w:val="20"/>
              </w:rPr>
              <w:t xml:space="preserve">przedstawił </w:t>
            </w:r>
            <w:r w:rsidRPr="7F5DEE20">
              <w:rPr>
                <w:sz w:val="20"/>
                <w:szCs w:val="20"/>
              </w:rPr>
              <w:t>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  <w:p w14:paraId="60ACC7F8" w14:textId="4FD37024" w:rsidR="005B69D8" w:rsidRPr="00AC04D9" w:rsidRDefault="005B69D8" w:rsidP="799A986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7D5BC38B" w14:textId="77777777" w:rsidTr="7F5DEE2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803485">
            <w:pPr>
              <w:pStyle w:val="Akapitzlist"/>
              <w:numPr>
                <w:ilvl w:val="0"/>
                <w:numId w:val="7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751B925" w14:textId="77777777" w:rsidR="799A9864" w:rsidRDefault="799A9864"/>
        </w:tc>
      </w:tr>
      <w:tr w:rsidR="00ED650A" w:rsidRPr="00664472" w14:paraId="60CA03AE" w14:textId="77777777" w:rsidTr="7F5DEE2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7F5DEE2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78363B06" w14:textId="77777777" w:rsidR="799A9864" w:rsidRDefault="799A9864"/>
        </w:tc>
      </w:tr>
      <w:tr w:rsidR="00ED650A" w:rsidRPr="00664472" w14:paraId="5033340E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4E320393" w14:textId="77777777" w:rsidR="799A9864" w:rsidRDefault="799A9864"/>
        </w:tc>
      </w:tr>
      <w:tr w:rsidR="00ED650A" w:rsidRPr="00664472" w14:paraId="1BD28E3D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E4A007" w14:textId="3311E4A7" w:rsidR="005B69D8" w:rsidRDefault="005B69D8" w:rsidP="00A71E1E"/>
    <w:p w14:paraId="7AEB85AF" w14:textId="4D518FB2" w:rsidR="006255BB" w:rsidRDefault="006255BB" w:rsidP="006255BB">
      <w:pPr>
        <w:pStyle w:val="Legenda"/>
        <w:keepNext/>
      </w:pPr>
      <w:r>
        <w:t xml:space="preserve">Tabela </w:t>
      </w:r>
      <w:r w:rsidR="00CB54C3">
        <w:t>G</w:t>
      </w:r>
      <w:r>
        <w:t>2. Zespół Projektowy</w:t>
      </w:r>
      <w:r w:rsidR="00CB54C3">
        <w:t xml:space="preserve"> – Wymaganie Jakościowe nr 8</w:t>
      </w:r>
      <w:r w:rsidR="003633B5">
        <w:t>.6 – Strumień „System”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565"/>
        <w:gridCol w:w="2639"/>
        <w:gridCol w:w="6520"/>
      </w:tblGrid>
      <w:tr w:rsidR="006255BB" w14:paraId="7151F829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874962B" w14:textId="77777777" w:rsidR="006255BB" w:rsidRDefault="006255BB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Tajemnica przedsię-biorstwa?</w:t>
            </w:r>
          </w:p>
          <w:p w14:paraId="6BB1B261" w14:textId="77777777" w:rsidR="006255BB" w:rsidRDefault="006255BB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B152D60" w14:textId="77777777" w:rsidR="006255BB" w:rsidRDefault="006255B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B54C3"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67A725A" w14:textId="1B775F75" w:rsidR="006255BB" w:rsidRDefault="00CB54C3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 w:rsidR="0080348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819C31" w14:textId="77777777" w:rsidR="006255BB" w:rsidRDefault="006255B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6255BB" w14:paraId="16D6A82E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70AA408A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CCBD292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Zamawiający wymaga, aby Wnioskodawca opisał Zespół Projektowy, jaki Wnioskodawca planuje zaangażować do realizacji Przedsięwzięcia. Wnioskodawca zobowiązany jest wykazać w szczególności doświadczenie zawodowe Członków Zespołu Projektowego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  <w:p w14:paraId="5DEAE16B" w14:textId="617B305E" w:rsidR="006255BB" w:rsidRDefault="006255BB" w:rsidP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Dla każdego z Członków Zespołu Projektowego Wnioskodawca wypełnia osobną tabelę </w:t>
            </w:r>
            <w:r w:rsidR="00CB54C3"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2.</w:t>
            </w:r>
          </w:p>
        </w:tc>
      </w:tr>
      <w:tr w:rsidR="006255BB" w14:paraId="1E43528D" w14:textId="77777777" w:rsidTr="4184F812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43FEAC2D" w14:textId="77777777" w:rsidR="006255BB" w:rsidRDefault="006255BB">
                <w:pPr>
                  <w:spacing w:before="120" w:after="0" w:line="240" w:lineRule="auto"/>
                  <w:ind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C200E6B" w14:textId="77777777" w:rsidR="006255BB" w:rsidRDefault="006255BB" w:rsidP="00803485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D5F112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F00EC" w14:textId="77777777" w:rsidR="006255BB" w:rsidRDefault="006255BB"/>
        </w:tc>
      </w:tr>
      <w:tr w:rsidR="006255BB" w14:paraId="56181D34" w14:textId="77777777" w:rsidTr="4184F812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17C2A585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21549EEF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61F278" w14:textId="77777777" w:rsidR="006255BB" w:rsidRDefault="006255BB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1E726A" w14:textId="77777777" w:rsidR="006255BB" w:rsidRDefault="006255BB"/>
        </w:tc>
      </w:tr>
      <w:tr w:rsidR="006255BB" w14:paraId="66FCD44B" w14:textId="77777777" w:rsidTr="4184F812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762545C7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0EF2E71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84AAE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E958B4" w14:textId="77777777" w:rsidR="006255BB" w:rsidRDefault="006255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255BB" w14:paraId="6618A3B2" w14:textId="77777777" w:rsidTr="4184F812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0C693876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3BA7B9F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96344A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30E4E" w14:textId="77777777" w:rsidR="006255BB" w:rsidRDefault="006255BB"/>
        </w:tc>
      </w:tr>
    </w:tbl>
    <w:p w14:paraId="3F1C43FD" w14:textId="77777777" w:rsidR="005B69D8" w:rsidRPr="00A71E1E" w:rsidRDefault="005B69D8" w:rsidP="00A71E1E"/>
    <w:p w14:paraId="38E9136A" w14:textId="665860E8" w:rsidR="00ED650A" w:rsidRPr="002D21DE" w:rsidRDefault="00ED650A" w:rsidP="005D3A99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6F1191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6F1191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Pr="007C67F7" w:rsidRDefault="00ED650A" w:rsidP="00ED650A">
      <w:pPr>
        <w:spacing w:after="40" w:line="252" w:lineRule="auto"/>
        <w:ind w:left="360"/>
        <w:jc w:val="both"/>
        <w:rPr>
          <w:i/>
          <w:sz w:val="20"/>
        </w:rPr>
      </w:pPr>
      <w:r w:rsidRPr="007C67F7">
        <w:rPr>
          <w:i/>
          <w:sz w:val="20"/>
        </w:rPr>
        <w:t>*należy zaznaczyć symbolem X odpowiedni kwadrat</w:t>
      </w:r>
    </w:p>
    <w:p w14:paraId="370208D9" w14:textId="77777777" w:rsidR="00ED650A" w:rsidRPr="007C67F7" w:rsidRDefault="00ED650A" w:rsidP="00ED650A">
      <w:pPr>
        <w:spacing w:after="40" w:line="252" w:lineRule="auto"/>
        <w:ind w:left="360"/>
        <w:jc w:val="both"/>
        <w:rPr>
          <w:bCs/>
          <w:i/>
          <w:sz w:val="20"/>
        </w:rPr>
      </w:pPr>
      <w:r w:rsidRPr="007C67F7">
        <w:rPr>
          <w:i/>
          <w:sz w:val="20"/>
        </w:rPr>
        <w:t>**należy opisać zakres tematyczny, w jakim Wnioskodawca będzie współpracować z podwykonawcami.</w:t>
      </w:r>
    </w:p>
    <w:p w14:paraId="1DD6FC54" w14:textId="37F1863A" w:rsidR="00ED650A" w:rsidRDefault="00ED650A" w:rsidP="005D3A99">
      <w:pPr>
        <w:pStyle w:val="Nagwek1"/>
      </w:pPr>
      <w:r w:rsidRPr="00F72E87">
        <w:t xml:space="preserve">OŚWIADCZENIE O BRAKU </w:t>
      </w:r>
      <w:r w:rsidRPr="005D3A99">
        <w:t>PODSTAW</w:t>
      </w:r>
      <w:r w:rsidRPr="00F72E87">
        <w:t xml:space="preserve"> WYKLUCZENIA</w:t>
      </w:r>
    </w:p>
    <w:p w14:paraId="60CAF6C4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2.2 ust. 1 Regulaminu.</w:t>
      </w:r>
    </w:p>
    <w:p w14:paraId="165067EE" w14:textId="149A28FE" w:rsidR="00ED650A" w:rsidRDefault="00ED650A" w:rsidP="005D3A99">
      <w:pPr>
        <w:pStyle w:val="Nagwek1"/>
      </w:pPr>
      <w:r w:rsidRPr="00ED650A">
        <w:t>INNE OŚWIADCZENIA WNIOSKODAWCY</w:t>
      </w:r>
    </w:p>
    <w:p w14:paraId="639A24DB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2B84E41D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3E702BF3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7052D5C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34E01E9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lastRenderedPageBreak/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E55719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544B0C8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E9BFAAE" w14:textId="77777777" w:rsidR="00ED650A" w:rsidRPr="00584285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6F4D5089" w14:textId="5ACA7772" w:rsidR="00ED650A" w:rsidRPr="00ED650A" w:rsidRDefault="00ED650A" w:rsidP="005D3A99">
      <w:pPr>
        <w:pStyle w:val="Nagwek1"/>
      </w:pPr>
      <w:r w:rsidRPr="00ED650A"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005D3A99">
        <w:tc>
          <w:tcPr>
            <w:tcW w:w="5097" w:type="dxa"/>
            <w:shd w:val="clear" w:color="auto" w:fill="A8D08D" w:themeFill="accent6" w:themeFillTint="99"/>
            <w:vAlign w:val="center"/>
          </w:tcPr>
          <w:p w14:paraId="7F864DE1" w14:textId="77777777" w:rsidR="00ED650A" w:rsidRPr="00D42C00" w:rsidRDefault="00ED650A" w:rsidP="00BD59F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Pr="00D42C00">
              <w:rPr>
                <w:rFonts w:cstheme="minorHAnsi"/>
              </w:rPr>
              <w:t xml:space="preserve"> wybiera Wariant B w przedmiocie </w:t>
            </w:r>
            <w:r>
              <w:rPr>
                <w:rFonts w:cstheme="minorHAnsi"/>
              </w:rPr>
              <w:t>zasad współpracy dotyczącej K</w:t>
            </w:r>
            <w:r w:rsidRPr="00D42C00">
              <w:rPr>
                <w:rFonts w:cstheme="minorHAnsi"/>
              </w:rPr>
              <w:t>omercjalizacji</w:t>
            </w:r>
            <w:r>
              <w:rPr>
                <w:rFonts w:cstheme="minorHAnsi"/>
              </w:rPr>
              <w:t xml:space="preserve"> Rozwiązania</w:t>
            </w:r>
          </w:p>
        </w:tc>
        <w:tc>
          <w:tcPr>
            <w:tcW w:w="2267" w:type="dxa"/>
            <w:vAlign w:val="center"/>
          </w:tcPr>
          <w:p w14:paraId="5E66B68F" w14:textId="77777777" w:rsidR="00ED650A" w:rsidRPr="00D42C00" w:rsidRDefault="006F1191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6F1191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1CCA9E62" w14:textId="3B482992" w:rsidR="00ED650A" w:rsidRDefault="00ED650A" w:rsidP="00ED650A"/>
    <w:p w14:paraId="242AC781" w14:textId="77777777" w:rsidR="00ED650A" w:rsidRDefault="00ED650A" w:rsidP="00ED650A">
      <w:pPr>
        <w:jc w:val="both"/>
      </w:pPr>
      <w:r>
        <w:t>W Przypadku odpowiedzi „TAK” Wnioskodawca jest zobowiązany załączyć Plan Komercjalizacji zawierający co najmniej:</w:t>
      </w:r>
    </w:p>
    <w:p w14:paraId="183478A8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wszystkich planowanych sposobów i rynków, na których Wnioskodawca 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działań podejmowanych w celu komercjalizacji Rozwiązania w okresie </w:t>
      </w:r>
      <w:bookmarkStart w:id="11" w:name="_Hlk58885389"/>
      <w:r>
        <w:t>pięciu lat od zakończenia Etapu I</w:t>
      </w:r>
      <w:bookmarkEnd w:id="11"/>
      <w:r>
        <w:t>, z rozbiciem na kwartały,</w:t>
      </w:r>
    </w:p>
    <w:p w14:paraId="5F77D947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opisanie celów sprzedażowych oraz wskaźników efektywności (KPI) z rozbiciem na kwartały,</w:t>
      </w:r>
    </w:p>
    <w:p w14:paraId="13D74F7D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ustalonych przez Wnioskodawcę ryzyk dla komercjalizacji Wyników Prac B+R oraz Technologii Zależnych,</w:t>
      </w:r>
    </w:p>
    <w:p w14:paraId="461127F4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0082486C" w14:textId="77777777" w:rsidR="00ED650A" w:rsidRDefault="00ED650A" w:rsidP="005D3A99">
      <w:pPr>
        <w:pStyle w:val="Nagwek1"/>
      </w:pPr>
      <w:r w:rsidRPr="71575763">
        <w:lastRenderedPageBreak/>
        <w:t>KRAJOWA INTELIGENTNA SPECJALIZACJA</w:t>
      </w:r>
    </w:p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5D3A99">
      <w:pPr>
        <w:pStyle w:val="Nagwek1"/>
      </w:pPr>
      <w:r w:rsidRPr="00ED650A">
        <w:t>ZAŁĄCZNIKI</w:t>
      </w:r>
    </w:p>
    <w:p w14:paraId="6E83B06D" w14:textId="24F929F2" w:rsidR="00ED650A" w:rsidRDefault="00ED650A" w:rsidP="00ED650A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</w:t>
      </w:r>
      <w:r w:rsidR="00952983">
        <w:rPr>
          <w:sz w:val="20"/>
          <w:szCs w:val="20"/>
        </w:rPr>
        <w:t xml:space="preserve">owany jest je wykazać w Tabeli </w:t>
      </w:r>
      <w:r w:rsidR="00CB54C3">
        <w:rPr>
          <w:sz w:val="20"/>
          <w:szCs w:val="20"/>
        </w:rPr>
        <w:t>M</w:t>
      </w:r>
      <w:r>
        <w:rPr>
          <w:sz w:val="20"/>
          <w:szCs w:val="20"/>
        </w:rPr>
        <w:t>.1.</w:t>
      </w:r>
    </w:p>
    <w:p w14:paraId="5CDEFD21" w14:textId="77310EFB" w:rsidR="00ED650A" w:rsidRPr="00952983" w:rsidRDefault="00952983" w:rsidP="00ED650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B54C3">
        <w:rPr>
          <w:i/>
          <w:color w:val="44546A" w:themeColor="text2"/>
          <w:sz w:val="18"/>
        </w:rPr>
        <w:t>M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799A9864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799A9864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1CBB3105" w14:textId="77777777" w:rsidR="00BC7FD7" w:rsidRDefault="00952983" w:rsidP="00D223D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A do </w:t>
            </w:r>
          </w:p>
          <w:p w14:paraId="5DE7348C" w14:textId="29E91A82" w:rsidR="00952983" w:rsidRPr="00F72E87" w:rsidRDefault="00952983" w:rsidP="799A986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99A9864">
              <w:lastRenderedPageBreak/>
              <w:t>Załącznik</w:t>
            </w:r>
            <w:r w:rsidR="5AA1ECA8" w:rsidRPr="799A9864">
              <w:t>a 1 - arkusz kalkulacyjny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10"/>
    </w:tbl>
    <w:p w14:paraId="69824BA2" w14:textId="77777777" w:rsidR="00952983" w:rsidRPr="00ED650A" w:rsidRDefault="00952983" w:rsidP="00ED650A"/>
    <w:sectPr w:rsidR="00952983" w:rsidRPr="00ED650A" w:rsidSect="005D3A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7FF71" w14:textId="77777777" w:rsidR="00DA5285" w:rsidRDefault="00DA5285" w:rsidP="005E06F6">
      <w:pPr>
        <w:spacing w:after="0" w:line="240" w:lineRule="auto"/>
      </w:pPr>
      <w:r>
        <w:separator/>
      </w:r>
    </w:p>
  </w:endnote>
  <w:endnote w:type="continuationSeparator" w:id="0">
    <w:p w14:paraId="02C7FBA2" w14:textId="77777777" w:rsidR="00DA5285" w:rsidRDefault="00DA5285" w:rsidP="005E06F6">
      <w:pPr>
        <w:spacing w:after="0" w:line="240" w:lineRule="auto"/>
      </w:pPr>
      <w:r>
        <w:continuationSeparator/>
      </w:r>
    </w:p>
  </w:endnote>
  <w:endnote w:type="continuationNotice" w:id="1">
    <w:p w14:paraId="0D8426DB" w14:textId="77777777" w:rsidR="00DA5285" w:rsidRDefault="00DA52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7F77" w14:textId="77777777" w:rsidR="006F1191" w:rsidRDefault="006F11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6F66C693" w:rsidR="005D3A99" w:rsidRPr="005E06F6" w:rsidRDefault="006F1191" w:rsidP="006D1CF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id w:val="-279568307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5D3A99">
                      <w:t xml:space="preserve">Strona 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D3A99">
                      <w:rPr>
                        <w:b/>
                        <w:bCs/>
                      </w:rPr>
                      <w:instrText>PAGE</w:instrTex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2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 w:rsidR="005D3A99">
                      <w:t xml:space="preserve"> z 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D3A99">
                      <w:rPr>
                        <w:b/>
                        <w:bCs/>
                      </w:rPr>
                      <w:instrText>NUMPAGES</w:instrTex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17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 w:rsidR="005D3A99" w:rsidRPr="005E06F6" w:rsidDel="0072157B">
              <w:rPr>
                <w:bCs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9AE06" w14:textId="77777777" w:rsidR="006F1191" w:rsidRDefault="006F1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D516B" w14:textId="77777777" w:rsidR="00DA5285" w:rsidRDefault="00DA5285" w:rsidP="005E06F6">
      <w:pPr>
        <w:spacing w:after="0" w:line="240" w:lineRule="auto"/>
      </w:pPr>
      <w:r>
        <w:separator/>
      </w:r>
    </w:p>
  </w:footnote>
  <w:footnote w:type="continuationSeparator" w:id="0">
    <w:p w14:paraId="3D0A02A9" w14:textId="77777777" w:rsidR="00DA5285" w:rsidRDefault="00DA5285" w:rsidP="005E06F6">
      <w:pPr>
        <w:spacing w:after="0" w:line="240" w:lineRule="auto"/>
      </w:pPr>
      <w:r>
        <w:continuationSeparator/>
      </w:r>
    </w:p>
  </w:footnote>
  <w:footnote w:type="continuationNotice" w:id="1">
    <w:p w14:paraId="70F1FABA" w14:textId="77777777" w:rsidR="00DA5285" w:rsidRDefault="00DA52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F7457" w14:textId="77777777" w:rsidR="006F1191" w:rsidRDefault="006F11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29457" w14:textId="77777777" w:rsidR="006F1191" w:rsidRDefault="006F11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3A99" w:rsidRPr="004079BB" w14:paraId="4294B624" w14:textId="77777777" w:rsidTr="005D3A9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D3A99" w:rsidRPr="000770A6" w14:paraId="2783926A" w14:textId="77777777" w:rsidTr="005D3A9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5F4E5" w14:textId="77777777" w:rsidR="005D3A99" w:rsidRDefault="005D3A99" w:rsidP="005D3A99">
                <w:pPr>
                  <w:spacing w:before="26"/>
                  <w:ind w:left="20" w:right="-134"/>
                </w:pPr>
                <w:bookmarkStart w:id="1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0D9D2" w14:textId="77777777" w:rsidR="005D3A99" w:rsidRDefault="005D3A99" w:rsidP="005D3A99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124F5" w14:textId="77777777" w:rsidR="005D3A99" w:rsidRDefault="005D3A99" w:rsidP="005D3A99">
                <w:pPr>
                  <w:jc w:val="center"/>
                </w:pPr>
              </w:p>
            </w:tc>
          </w:tr>
        </w:tbl>
        <w:p w14:paraId="7D94A3F4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E1C4FE1" wp14:editId="7F314B8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62B15D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73B2203" w14:textId="77777777" w:rsidR="005D3A99" w:rsidRPr="00B76E98" w:rsidRDefault="005D3A99" w:rsidP="005D3A99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2"/>
        </w:p>
      </w:tc>
    </w:tr>
  </w:tbl>
  <w:p w14:paraId="4639ABBB" w14:textId="77777777" w:rsidR="005D3A99" w:rsidRDefault="005D3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4644"/>
    <w:multiLevelType w:val="hybridMultilevel"/>
    <w:tmpl w:val="D256B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F4ACA"/>
    <w:multiLevelType w:val="multilevel"/>
    <w:tmpl w:val="F1D049F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63353"/>
    <w:multiLevelType w:val="multilevel"/>
    <w:tmpl w:val="D5EA01D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B97EA0"/>
    <w:multiLevelType w:val="hybridMultilevel"/>
    <w:tmpl w:val="1A58E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3C36"/>
    <w:multiLevelType w:val="multilevel"/>
    <w:tmpl w:val="0804BCB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2E7825"/>
    <w:multiLevelType w:val="multilevel"/>
    <w:tmpl w:val="FD5A343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5E64C2"/>
    <w:multiLevelType w:val="multilevel"/>
    <w:tmpl w:val="A6DE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432" w:hanging="432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27047A"/>
    <w:multiLevelType w:val="hybridMultilevel"/>
    <w:tmpl w:val="3698EE1C"/>
    <w:lvl w:ilvl="0" w:tplc="5ED46236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C77C35"/>
    <w:multiLevelType w:val="multilevel"/>
    <w:tmpl w:val="8598A71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AF5B5D"/>
    <w:multiLevelType w:val="multilevel"/>
    <w:tmpl w:val="18FE4780"/>
    <w:lvl w:ilvl="0">
      <w:start w:val="1"/>
      <w:numFmt w:val="decimal"/>
      <w:lvlText w:val="6.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3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9C70DE"/>
    <w:multiLevelType w:val="hybridMultilevel"/>
    <w:tmpl w:val="9FC6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F65AE"/>
    <w:multiLevelType w:val="multilevel"/>
    <w:tmpl w:val="26C6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76360D3"/>
    <w:multiLevelType w:val="multilevel"/>
    <w:tmpl w:val="8732288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9155B35"/>
    <w:multiLevelType w:val="hybridMultilevel"/>
    <w:tmpl w:val="A9C434A2"/>
    <w:lvl w:ilvl="0" w:tplc="91423030">
      <w:start w:val="1"/>
      <w:numFmt w:val="decimal"/>
      <w:lvlText w:val="%1."/>
      <w:lvlJc w:val="left"/>
      <w:pPr>
        <w:ind w:left="720" w:hanging="360"/>
      </w:pPr>
    </w:lvl>
    <w:lvl w:ilvl="1" w:tplc="0AE2F2F2">
      <w:start w:val="1"/>
      <w:numFmt w:val="lowerRoman"/>
      <w:lvlText w:val="%2."/>
      <w:lvlJc w:val="right"/>
      <w:pPr>
        <w:ind w:left="1440" w:hanging="360"/>
      </w:pPr>
    </w:lvl>
    <w:lvl w:ilvl="2" w:tplc="B12092F8">
      <w:start w:val="1"/>
      <w:numFmt w:val="lowerRoman"/>
      <w:lvlText w:val="%3."/>
      <w:lvlJc w:val="right"/>
      <w:pPr>
        <w:ind w:left="2160" w:hanging="180"/>
      </w:pPr>
    </w:lvl>
    <w:lvl w:ilvl="3" w:tplc="CA688486">
      <w:start w:val="1"/>
      <w:numFmt w:val="decimal"/>
      <w:lvlText w:val="%4."/>
      <w:lvlJc w:val="left"/>
      <w:pPr>
        <w:ind w:left="2880" w:hanging="360"/>
      </w:pPr>
    </w:lvl>
    <w:lvl w:ilvl="4" w:tplc="8452AE3A">
      <w:start w:val="1"/>
      <w:numFmt w:val="lowerLetter"/>
      <w:lvlText w:val="%5."/>
      <w:lvlJc w:val="left"/>
      <w:pPr>
        <w:ind w:left="3600" w:hanging="360"/>
      </w:pPr>
    </w:lvl>
    <w:lvl w:ilvl="5" w:tplc="5DB43DDA">
      <w:start w:val="1"/>
      <w:numFmt w:val="lowerRoman"/>
      <w:lvlText w:val="%6."/>
      <w:lvlJc w:val="right"/>
      <w:pPr>
        <w:ind w:left="4320" w:hanging="180"/>
      </w:pPr>
    </w:lvl>
    <w:lvl w:ilvl="6" w:tplc="407AE55C">
      <w:start w:val="1"/>
      <w:numFmt w:val="decimal"/>
      <w:lvlText w:val="%7."/>
      <w:lvlJc w:val="left"/>
      <w:pPr>
        <w:ind w:left="5040" w:hanging="360"/>
      </w:pPr>
    </w:lvl>
    <w:lvl w:ilvl="7" w:tplc="83B6439C">
      <w:start w:val="1"/>
      <w:numFmt w:val="lowerLetter"/>
      <w:lvlText w:val="%8."/>
      <w:lvlJc w:val="left"/>
      <w:pPr>
        <w:ind w:left="5760" w:hanging="360"/>
      </w:pPr>
    </w:lvl>
    <w:lvl w:ilvl="8" w:tplc="3A927B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15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1"/>
  </w:num>
  <w:num w:numId="2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12D25"/>
    <w:rsid w:val="00013F7C"/>
    <w:rsid w:val="00060153"/>
    <w:rsid w:val="00060939"/>
    <w:rsid w:val="00073B41"/>
    <w:rsid w:val="00074680"/>
    <w:rsid w:val="000831FA"/>
    <w:rsid w:val="00084CC5"/>
    <w:rsid w:val="00084FF5"/>
    <w:rsid w:val="000A3CB7"/>
    <w:rsid w:val="000B0ED4"/>
    <w:rsid w:val="000B40C7"/>
    <w:rsid w:val="000C69F2"/>
    <w:rsid w:val="000D3C1D"/>
    <w:rsid w:val="000E0E50"/>
    <w:rsid w:val="000E73B3"/>
    <w:rsid w:val="000F4DF8"/>
    <w:rsid w:val="00106798"/>
    <w:rsid w:val="00130A85"/>
    <w:rsid w:val="00133B2C"/>
    <w:rsid w:val="001408CE"/>
    <w:rsid w:val="0015385B"/>
    <w:rsid w:val="00164DB8"/>
    <w:rsid w:val="00167651"/>
    <w:rsid w:val="00177BB3"/>
    <w:rsid w:val="00180BE1"/>
    <w:rsid w:val="00190F62"/>
    <w:rsid w:val="001A55C6"/>
    <w:rsid w:val="001C2109"/>
    <w:rsid w:val="001C215B"/>
    <w:rsid w:val="001D3A7B"/>
    <w:rsid w:val="001F0DCA"/>
    <w:rsid w:val="001F5135"/>
    <w:rsid w:val="001F5AD1"/>
    <w:rsid w:val="001F6A9A"/>
    <w:rsid w:val="00203545"/>
    <w:rsid w:val="00204AE4"/>
    <w:rsid w:val="0020682A"/>
    <w:rsid w:val="002330AF"/>
    <w:rsid w:val="00235220"/>
    <w:rsid w:val="0024549F"/>
    <w:rsid w:val="00253B68"/>
    <w:rsid w:val="00265BE0"/>
    <w:rsid w:val="002767E9"/>
    <w:rsid w:val="00280998"/>
    <w:rsid w:val="002815FC"/>
    <w:rsid w:val="00281B87"/>
    <w:rsid w:val="00293574"/>
    <w:rsid w:val="00295EDF"/>
    <w:rsid w:val="002A673B"/>
    <w:rsid w:val="002C02A9"/>
    <w:rsid w:val="002C4C3D"/>
    <w:rsid w:val="002D044C"/>
    <w:rsid w:val="002D4A9F"/>
    <w:rsid w:val="002D5EAA"/>
    <w:rsid w:val="002E11A8"/>
    <w:rsid w:val="002F10F3"/>
    <w:rsid w:val="002F1205"/>
    <w:rsid w:val="00302938"/>
    <w:rsid w:val="00323211"/>
    <w:rsid w:val="00362B24"/>
    <w:rsid w:val="003633B5"/>
    <w:rsid w:val="00366E66"/>
    <w:rsid w:val="00370697"/>
    <w:rsid w:val="00370B05"/>
    <w:rsid w:val="00373367"/>
    <w:rsid w:val="00380647"/>
    <w:rsid w:val="003828EA"/>
    <w:rsid w:val="00394BB3"/>
    <w:rsid w:val="003B27F0"/>
    <w:rsid w:val="003E2848"/>
    <w:rsid w:val="003F1E7D"/>
    <w:rsid w:val="0040724A"/>
    <w:rsid w:val="004238CB"/>
    <w:rsid w:val="00431EC2"/>
    <w:rsid w:val="00443511"/>
    <w:rsid w:val="00456380"/>
    <w:rsid w:val="00460E3D"/>
    <w:rsid w:val="00463533"/>
    <w:rsid w:val="004808F9"/>
    <w:rsid w:val="00482474"/>
    <w:rsid w:val="00486F2F"/>
    <w:rsid w:val="00490B0D"/>
    <w:rsid w:val="00493538"/>
    <w:rsid w:val="004959A7"/>
    <w:rsid w:val="004A4D04"/>
    <w:rsid w:val="004F0DAF"/>
    <w:rsid w:val="004F18C4"/>
    <w:rsid w:val="004F2A7E"/>
    <w:rsid w:val="004F661A"/>
    <w:rsid w:val="00501766"/>
    <w:rsid w:val="00505788"/>
    <w:rsid w:val="005258F0"/>
    <w:rsid w:val="00531BA8"/>
    <w:rsid w:val="00534A55"/>
    <w:rsid w:val="00543291"/>
    <w:rsid w:val="00543685"/>
    <w:rsid w:val="00563DEE"/>
    <w:rsid w:val="00574C96"/>
    <w:rsid w:val="0057650A"/>
    <w:rsid w:val="00584285"/>
    <w:rsid w:val="00590292"/>
    <w:rsid w:val="005A387B"/>
    <w:rsid w:val="005A4F00"/>
    <w:rsid w:val="005A6B02"/>
    <w:rsid w:val="005B69D8"/>
    <w:rsid w:val="005C1805"/>
    <w:rsid w:val="005C46F3"/>
    <w:rsid w:val="005D25BC"/>
    <w:rsid w:val="005D3A99"/>
    <w:rsid w:val="005E06F6"/>
    <w:rsid w:val="005E2E90"/>
    <w:rsid w:val="005E6480"/>
    <w:rsid w:val="005E784D"/>
    <w:rsid w:val="005F75D7"/>
    <w:rsid w:val="00605A53"/>
    <w:rsid w:val="00616ADD"/>
    <w:rsid w:val="00621461"/>
    <w:rsid w:val="00623926"/>
    <w:rsid w:val="0062466A"/>
    <w:rsid w:val="006255BB"/>
    <w:rsid w:val="006500E0"/>
    <w:rsid w:val="00660048"/>
    <w:rsid w:val="0066110B"/>
    <w:rsid w:val="00662A02"/>
    <w:rsid w:val="0067117D"/>
    <w:rsid w:val="00677385"/>
    <w:rsid w:val="0068519E"/>
    <w:rsid w:val="0069173B"/>
    <w:rsid w:val="00691EAD"/>
    <w:rsid w:val="00693FF1"/>
    <w:rsid w:val="006A01F8"/>
    <w:rsid w:val="006A051B"/>
    <w:rsid w:val="006A0A95"/>
    <w:rsid w:val="006A1437"/>
    <w:rsid w:val="006A64C5"/>
    <w:rsid w:val="006B3EA7"/>
    <w:rsid w:val="006C164D"/>
    <w:rsid w:val="006D1CF7"/>
    <w:rsid w:val="006D3AA9"/>
    <w:rsid w:val="006D51E8"/>
    <w:rsid w:val="006D5A97"/>
    <w:rsid w:val="006E4BD6"/>
    <w:rsid w:val="006E6C49"/>
    <w:rsid w:val="006F1191"/>
    <w:rsid w:val="006F6224"/>
    <w:rsid w:val="0070314A"/>
    <w:rsid w:val="00705167"/>
    <w:rsid w:val="0072157B"/>
    <w:rsid w:val="00723D9B"/>
    <w:rsid w:val="007266FC"/>
    <w:rsid w:val="00726CC7"/>
    <w:rsid w:val="007362A5"/>
    <w:rsid w:val="0074219A"/>
    <w:rsid w:val="0074225C"/>
    <w:rsid w:val="0076482E"/>
    <w:rsid w:val="00776E25"/>
    <w:rsid w:val="00791315"/>
    <w:rsid w:val="00793FE7"/>
    <w:rsid w:val="007B0F49"/>
    <w:rsid w:val="007C67F7"/>
    <w:rsid w:val="007C6E73"/>
    <w:rsid w:val="007D7EC4"/>
    <w:rsid w:val="007E28E6"/>
    <w:rsid w:val="007E7D8D"/>
    <w:rsid w:val="007F1C55"/>
    <w:rsid w:val="00803485"/>
    <w:rsid w:val="00815AF8"/>
    <w:rsid w:val="008179CF"/>
    <w:rsid w:val="008254D8"/>
    <w:rsid w:val="00834008"/>
    <w:rsid w:val="00834425"/>
    <w:rsid w:val="00835683"/>
    <w:rsid w:val="00844701"/>
    <w:rsid w:val="008671C3"/>
    <w:rsid w:val="00895989"/>
    <w:rsid w:val="008A40A0"/>
    <w:rsid w:val="008A5C0E"/>
    <w:rsid w:val="008A780D"/>
    <w:rsid w:val="008C3EE8"/>
    <w:rsid w:val="008E4959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81691"/>
    <w:rsid w:val="009911EF"/>
    <w:rsid w:val="009955CD"/>
    <w:rsid w:val="009A1670"/>
    <w:rsid w:val="009A591C"/>
    <w:rsid w:val="009A6F0D"/>
    <w:rsid w:val="009C051E"/>
    <w:rsid w:val="009C0B86"/>
    <w:rsid w:val="009D10E5"/>
    <w:rsid w:val="009E157C"/>
    <w:rsid w:val="009E7C95"/>
    <w:rsid w:val="009F71D0"/>
    <w:rsid w:val="009F7DDA"/>
    <w:rsid w:val="00A13978"/>
    <w:rsid w:val="00A15552"/>
    <w:rsid w:val="00A161BD"/>
    <w:rsid w:val="00A44768"/>
    <w:rsid w:val="00A47E81"/>
    <w:rsid w:val="00A54720"/>
    <w:rsid w:val="00A5533A"/>
    <w:rsid w:val="00A61984"/>
    <w:rsid w:val="00A64899"/>
    <w:rsid w:val="00A662C8"/>
    <w:rsid w:val="00A7048C"/>
    <w:rsid w:val="00A71E1E"/>
    <w:rsid w:val="00A72313"/>
    <w:rsid w:val="00A72B47"/>
    <w:rsid w:val="00A82D38"/>
    <w:rsid w:val="00A84531"/>
    <w:rsid w:val="00A97B4F"/>
    <w:rsid w:val="00AA65FC"/>
    <w:rsid w:val="00AB1424"/>
    <w:rsid w:val="00AB68BF"/>
    <w:rsid w:val="00AC35B8"/>
    <w:rsid w:val="00AC5B49"/>
    <w:rsid w:val="00AD2798"/>
    <w:rsid w:val="00AD2CA6"/>
    <w:rsid w:val="00AE6C60"/>
    <w:rsid w:val="00AF4AD1"/>
    <w:rsid w:val="00B21DDA"/>
    <w:rsid w:val="00B23E76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A1B91"/>
    <w:rsid w:val="00BA58BF"/>
    <w:rsid w:val="00BC7FD7"/>
    <w:rsid w:val="00BD59F0"/>
    <w:rsid w:val="00BE015A"/>
    <w:rsid w:val="00BE5CF0"/>
    <w:rsid w:val="00BF5273"/>
    <w:rsid w:val="00C042A9"/>
    <w:rsid w:val="00C0446A"/>
    <w:rsid w:val="00C25553"/>
    <w:rsid w:val="00C4565F"/>
    <w:rsid w:val="00C52139"/>
    <w:rsid w:val="00C60005"/>
    <w:rsid w:val="00C64753"/>
    <w:rsid w:val="00C82F3E"/>
    <w:rsid w:val="00C84364"/>
    <w:rsid w:val="00C8463A"/>
    <w:rsid w:val="00CA0D50"/>
    <w:rsid w:val="00CB343D"/>
    <w:rsid w:val="00CB54C3"/>
    <w:rsid w:val="00CC458D"/>
    <w:rsid w:val="00CD3D05"/>
    <w:rsid w:val="00CE01B5"/>
    <w:rsid w:val="00CE7625"/>
    <w:rsid w:val="00D03E7D"/>
    <w:rsid w:val="00D10234"/>
    <w:rsid w:val="00D124DB"/>
    <w:rsid w:val="00D223D0"/>
    <w:rsid w:val="00D3184E"/>
    <w:rsid w:val="00D43745"/>
    <w:rsid w:val="00D5031D"/>
    <w:rsid w:val="00D55FC0"/>
    <w:rsid w:val="00D75DBE"/>
    <w:rsid w:val="00D87D66"/>
    <w:rsid w:val="00DA14FA"/>
    <w:rsid w:val="00DA5285"/>
    <w:rsid w:val="00DA5415"/>
    <w:rsid w:val="00DA5952"/>
    <w:rsid w:val="00DB02DE"/>
    <w:rsid w:val="00DB0580"/>
    <w:rsid w:val="00DB5575"/>
    <w:rsid w:val="00DB6AC4"/>
    <w:rsid w:val="00DC38CF"/>
    <w:rsid w:val="00DC7A4C"/>
    <w:rsid w:val="00DD27DC"/>
    <w:rsid w:val="00DE1624"/>
    <w:rsid w:val="00DE532E"/>
    <w:rsid w:val="00DF4F98"/>
    <w:rsid w:val="00DF6DFD"/>
    <w:rsid w:val="00DF7CED"/>
    <w:rsid w:val="00E0699A"/>
    <w:rsid w:val="00E23579"/>
    <w:rsid w:val="00E34E1B"/>
    <w:rsid w:val="00E37191"/>
    <w:rsid w:val="00E425BA"/>
    <w:rsid w:val="00E44692"/>
    <w:rsid w:val="00E47914"/>
    <w:rsid w:val="00E50917"/>
    <w:rsid w:val="00E51364"/>
    <w:rsid w:val="00E52ECF"/>
    <w:rsid w:val="00E62A9C"/>
    <w:rsid w:val="00E77447"/>
    <w:rsid w:val="00E83FA1"/>
    <w:rsid w:val="00EA4765"/>
    <w:rsid w:val="00EB5EDB"/>
    <w:rsid w:val="00EC439A"/>
    <w:rsid w:val="00EC66E8"/>
    <w:rsid w:val="00EC68C2"/>
    <w:rsid w:val="00ED650A"/>
    <w:rsid w:val="00EF72A5"/>
    <w:rsid w:val="00F04F32"/>
    <w:rsid w:val="00F319C4"/>
    <w:rsid w:val="00F338E8"/>
    <w:rsid w:val="00F41382"/>
    <w:rsid w:val="00F47197"/>
    <w:rsid w:val="00F47F6D"/>
    <w:rsid w:val="00F52985"/>
    <w:rsid w:val="00F70DDB"/>
    <w:rsid w:val="00F72E87"/>
    <w:rsid w:val="00F77F58"/>
    <w:rsid w:val="00F86C50"/>
    <w:rsid w:val="00F906E3"/>
    <w:rsid w:val="00F92E6A"/>
    <w:rsid w:val="00F93056"/>
    <w:rsid w:val="00F95D14"/>
    <w:rsid w:val="00F97A9B"/>
    <w:rsid w:val="00FA3CF0"/>
    <w:rsid w:val="00FB30A8"/>
    <w:rsid w:val="00FB415E"/>
    <w:rsid w:val="00FC5CB0"/>
    <w:rsid w:val="00FD5CC8"/>
    <w:rsid w:val="00FD7108"/>
    <w:rsid w:val="014E2891"/>
    <w:rsid w:val="021BC583"/>
    <w:rsid w:val="0394FBB8"/>
    <w:rsid w:val="039A2068"/>
    <w:rsid w:val="03E9AE7B"/>
    <w:rsid w:val="043564C6"/>
    <w:rsid w:val="0499DBBA"/>
    <w:rsid w:val="04A6EEC6"/>
    <w:rsid w:val="052D1CE0"/>
    <w:rsid w:val="0543E2E5"/>
    <w:rsid w:val="057D6B1A"/>
    <w:rsid w:val="0600B8EC"/>
    <w:rsid w:val="07A897D6"/>
    <w:rsid w:val="07BB0703"/>
    <w:rsid w:val="081B4A88"/>
    <w:rsid w:val="086D1876"/>
    <w:rsid w:val="08713300"/>
    <w:rsid w:val="0881C21D"/>
    <w:rsid w:val="0997061C"/>
    <w:rsid w:val="0A64E333"/>
    <w:rsid w:val="0EEC4DCD"/>
    <w:rsid w:val="0F5311C6"/>
    <w:rsid w:val="10A2898B"/>
    <w:rsid w:val="11495366"/>
    <w:rsid w:val="11C340DC"/>
    <w:rsid w:val="120EB9EA"/>
    <w:rsid w:val="1282DB9E"/>
    <w:rsid w:val="129BC3AA"/>
    <w:rsid w:val="12E3371F"/>
    <w:rsid w:val="13421F43"/>
    <w:rsid w:val="137FCF87"/>
    <w:rsid w:val="154017B5"/>
    <w:rsid w:val="16759CB5"/>
    <w:rsid w:val="17E28A60"/>
    <w:rsid w:val="18512E53"/>
    <w:rsid w:val="18C32A99"/>
    <w:rsid w:val="1B7B7DCD"/>
    <w:rsid w:val="1BCD8A6A"/>
    <w:rsid w:val="1BDDFBF3"/>
    <w:rsid w:val="1BE9C08A"/>
    <w:rsid w:val="1BF25FB4"/>
    <w:rsid w:val="1CACCC4A"/>
    <w:rsid w:val="1D16431D"/>
    <w:rsid w:val="1D95A2DD"/>
    <w:rsid w:val="1E87833E"/>
    <w:rsid w:val="1F39B11F"/>
    <w:rsid w:val="1FB338F1"/>
    <w:rsid w:val="1FDABCEE"/>
    <w:rsid w:val="2096B5A5"/>
    <w:rsid w:val="22A5C957"/>
    <w:rsid w:val="235922D1"/>
    <w:rsid w:val="2388E1F8"/>
    <w:rsid w:val="23F9DB2C"/>
    <w:rsid w:val="248C03D1"/>
    <w:rsid w:val="24B07D50"/>
    <w:rsid w:val="25AF7FD1"/>
    <w:rsid w:val="2675D949"/>
    <w:rsid w:val="26806E70"/>
    <w:rsid w:val="26DD0976"/>
    <w:rsid w:val="272C2102"/>
    <w:rsid w:val="273BBE31"/>
    <w:rsid w:val="28739F87"/>
    <w:rsid w:val="2895C9C7"/>
    <w:rsid w:val="2A6C74F6"/>
    <w:rsid w:val="2A8208C7"/>
    <w:rsid w:val="2B1C69AA"/>
    <w:rsid w:val="2B48CB61"/>
    <w:rsid w:val="2C0D8E0E"/>
    <w:rsid w:val="2CA92D2D"/>
    <w:rsid w:val="2D6CF6D6"/>
    <w:rsid w:val="2E8E7CC2"/>
    <w:rsid w:val="2FD3A037"/>
    <w:rsid w:val="2FF8CE3E"/>
    <w:rsid w:val="304E8D50"/>
    <w:rsid w:val="304EBD3D"/>
    <w:rsid w:val="307EB16C"/>
    <w:rsid w:val="3088E0B4"/>
    <w:rsid w:val="3170FF22"/>
    <w:rsid w:val="33306F00"/>
    <w:rsid w:val="336D9C99"/>
    <w:rsid w:val="34B40D1D"/>
    <w:rsid w:val="358D60AD"/>
    <w:rsid w:val="35ABFE7C"/>
    <w:rsid w:val="35AEB6EF"/>
    <w:rsid w:val="36C54D8B"/>
    <w:rsid w:val="38273223"/>
    <w:rsid w:val="387A9F5E"/>
    <w:rsid w:val="38C3C68F"/>
    <w:rsid w:val="39F4EA22"/>
    <w:rsid w:val="39F98123"/>
    <w:rsid w:val="3A014581"/>
    <w:rsid w:val="3C290B34"/>
    <w:rsid w:val="3DC479D3"/>
    <w:rsid w:val="3EEE84DC"/>
    <w:rsid w:val="410E3809"/>
    <w:rsid w:val="4184F812"/>
    <w:rsid w:val="422B594B"/>
    <w:rsid w:val="42E30A5F"/>
    <w:rsid w:val="43E97080"/>
    <w:rsid w:val="43FA78A9"/>
    <w:rsid w:val="46E055B6"/>
    <w:rsid w:val="472EEA31"/>
    <w:rsid w:val="4892F7DE"/>
    <w:rsid w:val="48AA8D7E"/>
    <w:rsid w:val="49C8AD54"/>
    <w:rsid w:val="4BD1E0DD"/>
    <w:rsid w:val="4BDA42AD"/>
    <w:rsid w:val="4BDCF099"/>
    <w:rsid w:val="4C297062"/>
    <w:rsid w:val="4CB5BFC6"/>
    <w:rsid w:val="4CBD7395"/>
    <w:rsid w:val="4DBDE54E"/>
    <w:rsid w:val="4E5943F6"/>
    <w:rsid w:val="4FA27322"/>
    <w:rsid w:val="4FC770F1"/>
    <w:rsid w:val="50154145"/>
    <w:rsid w:val="5190E4B8"/>
    <w:rsid w:val="51A5102F"/>
    <w:rsid w:val="51DEA555"/>
    <w:rsid w:val="521A9FC5"/>
    <w:rsid w:val="524A80A2"/>
    <w:rsid w:val="532E86BC"/>
    <w:rsid w:val="53A5B061"/>
    <w:rsid w:val="53ECA3B8"/>
    <w:rsid w:val="547A57A5"/>
    <w:rsid w:val="551E045D"/>
    <w:rsid w:val="573BF10C"/>
    <w:rsid w:val="5760F16E"/>
    <w:rsid w:val="59184008"/>
    <w:rsid w:val="5A2062FE"/>
    <w:rsid w:val="5A5F9333"/>
    <w:rsid w:val="5A846BEC"/>
    <w:rsid w:val="5AA1ECA8"/>
    <w:rsid w:val="5ADE3047"/>
    <w:rsid w:val="5AF3BAA8"/>
    <w:rsid w:val="5B1B17E1"/>
    <w:rsid w:val="5B41B761"/>
    <w:rsid w:val="5B843329"/>
    <w:rsid w:val="5BAC8C94"/>
    <w:rsid w:val="5C00BC9C"/>
    <w:rsid w:val="5C357A20"/>
    <w:rsid w:val="5C60B647"/>
    <w:rsid w:val="5C9C1EEB"/>
    <w:rsid w:val="5C9E6458"/>
    <w:rsid w:val="5CC85F81"/>
    <w:rsid w:val="5CD935A6"/>
    <w:rsid w:val="5DC48B7F"/>
    <w:rsid w:val="5DE9199F"/>
    <w:rsid w:val="5F59DD72"/>
    <w:rsid w:val="5F723A7B"/>
    <w:rsid w:val="5FBA638B"/>
    <w:rsid w:val="60061E88"/>
    <w:rsid w:val="60A63D72"/>
    <w:rsid w:val="60E6E0D1"/>
    <w:rsid w:val="61079F40"/>
    <w:rsid w:val="6168D9BC"/>
    <w:rsid w:val="61718C8B"/>
    <w:rsid w:val="61CB21F6"/>
    <w:rsid w:val="6284BA12"/>
    <w:rsid w:val="637FF9B2"/>
    <w:rsid w:val="63E85D3C"/>
    <w:rsid w:val="6489739D"/>
    <w:rsid w:val="665C4925"/>
    <w:rsid w:val="67456137"/>
    <w:rsid w:val="675B5C76"/>
    <w:rsid w:val="6821E3B9"/>
    <w:rsid w:val="6852F53A"/>
    <w:rsid w:val="699243C0"/>
    <w:rsid w:val="69A4A7F2"/>
    <w:rsid w:val="6A191253"/>
    <w:rsid w:val="6A8A6A52"/>
    <w:rsid w:val="6A955929"/>
    <w:rsid w:val="6C2521C2"/>
    <w:rsid w:val="6C433148"/>
    <w:rsid w:val="6CCEF5ED"/>
    <w:rsid w:val="6D184007"/>
    <w:rsid w:val="6E46F171"/>
    <w:rsid w:val="6E6BBFED"/>
    <w:rsid w:val="6F8A14A3"/>
    <w:rsid w:val="705B5E02"/>
    <w:rsid w:val="70F892E5"/>
    <w:rsid w:val="7126D45A"/>
    <w:rsid w:val="71DF4753"/>
    <w:rsid w:val="72C3CBBF"/>
    <w:rsid w:val="7320C742"/>
    <w:rsid w:val="734CDFDA"/>
    <w:rsid w:val="73A3BA0B"/>
    <w:rsid w:val="750B75F8"/>
    <w:rsid w:val="75CEF99A"/>
    <w:rsid w:val="75E9246F"/>
    <w:rsid w:val="75F147EF"/>
    <w:rsid w:val="76436B39"/>
    <w:rsid w:val="767B3E99"/>
    <w:rsid w:val="76A4F063"/>
    <w:rsid w:val="76ECBB72"/>
    <w:rsid w:val="7713708E"/>
    <w:rsid w:val="780054D9"/>
    <w:rsid w:val="786B2CCE"/>
    <w:rsid w:val="78EC6AA8"/>
    <w:rsid w:val="799A9864"/>
    <w:rsid w:val="7A208D9D"/>
    <w:rsid w:val="7AAE1F96"/>
    <w:rsid w:val="7B6B2ED7"/>
    <w:rsid w:val="7BC28A75"/>
    <w:rsid w:val="7BF28FF7"/>
    <w:rsid w:val="7C0E53F1"/>
    <w:rsid w:val="7DA73264"/>
    <w:rsid w:val="7DC71BB1"/>
    <w:rsid w:val="7E179A58"/>
    <w:rsid w:val="7EBBD8BB"/>
    <w:rsid w:val="7ED48DFF"/>
    <w:rsid w:val="7F59BDF1"/>
    <w:rsid w:val="7F5DEE20"/>
    <w:rsid w:val="7F9D8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5D3A99"/>
    <w:pPr>
      <w:keepNext/>
      <w:keepLines/>
      <w:numPr>
        <w:numId w:val="5"/>
      </w:numPr>
      <w:spacing w:before="240" w:after="120" w:line="240" w:lineRule="auto"/>
      <w:ind w:left="714" w:hanging="357"/>
      <w:jc w:val="center"/>
      <w:outlineLvl w:val="0"/>
    </w:pPr>
    <w:rPr>
      <w:rFonts w:eastAsiaTheme="majorEastAsia" w:cstheme="minorHAns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D3A99"/>
    <w:rPr>
      <w:rFonts w:eastAsiaTheme="majorEastAsia" w:cstheme="minorHAns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3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21DDA"/>
  </w:style>
  <w:style w:type="character" w:customStyle="1" w:styleId="eop">
    <w:name w:val="eop"/>
    <w:basedOn w:val="Domylnaczcionkaakapitu"/>
    <w:rsid w:val="00B21DDA"/>
  </w:style>
  <w:style w:type="character" w:customStyle="1" w:styleId="spellingerror">
    <w:name w:val="spellingerror"/>
    <w:basedOn w:val="Domylnaczcionkaakapitu"/>
    <w:rsid w:val="00370697"/>
  </w:style>
  <w:style w:type="paragraph" w:customStyle="1" w:styleId="paragraph">
    <w:name w:val="paragraph"/>
    <w:basedOn w:val="Normalny"/>
    <w:rsid w:val="00E4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A3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A2823-E4BD-4EF4-BE17-F54BF6657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4090</Words>
  <Characters>24544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2021-06-01T12:34:00Z</dcterms:created>
  <dcterms:modified xsi:type="dcterms:W3CDTF">2021-06-01T12:34:00Z</dcterms:modified>
</cp:coreProperties>
</file>